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ABD" w:rsidRPr="00C03ABD" w:rsidRDefault="00C03ABD" w:rsidP="00C03ABD">
      <w:pPr>
        <w:shd w:val="clear" w:color="auto" w:fill="FFFFFF"/>
        <w:spacing w:after="0" w:line="315" w:lineRule="atLeast"/>
        <w:jc w:val="both"/>
        <w:rPr>
          <w:rFonts w:ascii="Arial" w:eastAsia="Times New Roman" w:hAnsi="Arial" w:cs="Arial"/>
          <w:color w:val="000000"/>
          <w:sz w:val="26"/>
          <w:szCs w:val="26"/>
          <w:lang w:eastAsia="ru-RU"/>
        </w:rPr>
      </w:pPr>
      <w:r w:rsidRPr="00C03ABD">
        <w:rPr>
          <w:rFonts w:ascii="Arial" w:eastAsia="Times New Roman" w:hAnsi="Arial" w:cs="Arial"/>
          <w:color w:val="000000"/>
          <w:sz w:val="26"/>
          <w:lang w:eastAsia="ru-RU"/>
        </w:rPr>
        <w:t> </w:t>
      </w:r>
    </w:p>
    <w:p w:rsidR="00C03ABD" w:rsidRPr="00C03ABD" w:rsidRDefault="00C03ABD" w:rsidP="00672663">
      <w:pPr>
        <w:shd w:val="clear" w:color="auto" w:fill="FFFFFF"/>
        <w:spacing w:after="0" w:line="394" w:lineRule="atLeast"/>
        <w:jc w:val="center"/>
        <w:rPr>
          <w:rFonts w:ascii="Arial" w:eastAsia="Times New Roman" w:hAnsi="Arial" w:cs="Arial"/>
          <w:color w:val="000000"/>
          <w:sz w:val="26"/>
          <w:szCs w:val="26"/>
          <w:lang w:eastAsia="ru-RU"/>
        </w:rPr>
      </w:pPr>
      <w:bookmarkStart w:id="0" w:name="dst100010"/>
      <w:bookmarkStart w:id="1" w:name="dst100011"/>
      <w:bookmarkEnd w:id="0"/>
      <w:bookmarkEnd w:id="1"/>
    </w:p>
    <w:p w:rsidR="003939CF" w:rsidRPr="00672663" w:rsidRDefault="003939CF" w:rsidP="003939CF">
      <w:pPr>
        <w:spacing w:after="0"/>
        <w:jc w:val="center"/>
        <w:rPr>
          <w:rFonts w:ascii="Times New Roman" w:eastAsia="Times New Roman" w:hAnsi="Times New Roman" w:cs="Times New Roman"/>
          <w:b/>
          <w:color w:val="1E2120"/>
          <w:sz w:val="27"/>
          <w:szCs w:val="27"/>
          <w:lang w:eastAsia="ru-RU"/>
        </w:rPr>
      </w:pPr>
      <w:r w:rsidRPr="00672663">
        <w:rPr>
          <w:rFonts w:ascii="Times New Roman" w:eastAsia="Times New Roman" w:hAnsi="Times New Roman" w:cs="Times New Roman"/>
          <w:b/>
          <w:color w:val="1E2120"/>
          <w:sz w:val="27"/>
          <w:szCs w:val="27"/>
          <w:lang w:eastAsia="ru-RU"/>
        </w:rPr>
        <w:t>Муниципальное бюджетное дошкольное образовательное учреждение</w:t>
      </w:r>
    </w:p>
    <w:p w:rsidR="00E17260" w:rsidRPr="00672663" w:rsidRDefault="00C006E1" w:rsidP="003939CF">
      <w:pPr>
        <w:spacing w:after="0"/>
        <w:jc w:val="center"/>
        <w:rPr>
          <w:b/>
        </w:rPr>
      </w:pPr>
      <w:r>
        <w:rPr>
          <w:rFonts w:ascii="Times New Roman" w:eastAsia="Times New Roman" w:hAnsi="Times New Roman" w:cs="Times New Roman"/>
          <w:b/>
          <w:color w:val="1E2120"/>
          <w:sz w:val="27"/>
          <w:szCs w:val="27"/>
          <w:lang w:eastAsia="ru-RU"/>
        </w:rPr>
        <w:t>«Детский сад № 4 «Улыбка</w:t>
      </w:r>
      <w:r w:rsidR="003939CF" w:rsidRPr="00672663">
        <w:rPr>
          <w:rFonts w:ascii="Times New Roman" w:eastAsia="Times New Roman" w:hAnsi="Times New Roman" w:cs="Times New Roman"/>
          <w:b/>
          <w:color w:val="1E2120"/>
          <w:sz w:val="27"/>
          <w:szCs w:val="27"/>
          <w:lang w:eastAsia="ru-RU"/>
        </w:rPr>
        <w:t>»</w:t>
      </w:r>
    </w:p>
    <w:p w:rsidR="00C03ABD" w:rsidRDefault="00C03ABD"/>
    <w:p w:rsidR="00672663" w:rsidRDefault="00672663"/>
    <w:tbl>
      <w:tblPr>
        <w:tblW w:w="0" w:type="auto"/>
        <w:tblLook w:val="00A0" w:firstRow="1" w:lastRow="0" w:firstColumn="1" w:lastColumn="0" w:noHBand="0" w:noVBand="0"/>
      </w:tblPr>
      <w:tblGrid>
        <w:gridCol w:w="4785"/>
        <w:gridCol w:w="5223"/>
      </w:tblGrid>
      <w:tr w:rsidR="003939CF" w:rsidRPr="00177CC2" w:rsidTr="008C30A1">
        <w:trPr>
          <w:trHeight w:val="1112"/>
        </w:trPr>
        <w:tc>
          <w:tcPr>
            <w:tcW w:w="4785" w:type="dxa"/>
          </w:tcPr>
          <w:p w:rsidR="003939CF" w:rsidRPr="00177CC2" w:rsidRDefault="003939CF" w:rsidP="008C30A1">
            <w:pPr>
              <w:spacing w:after="0" w:line="240" w:lineRule="auto"/>
              <w:rPr>
                <w:rFonts w:ascii="Times New Roman" w:eastAsia="Calibri" w:hAnsi="Times New Roman"/>
                <w:sz w:val="24"/>
                <w:szCs w:val="24"/>
              </w:rPr>
            </w:pPr>
            <w:r w:rsidRPr="00177CC2">
              <w:rPr>
                <w:rFonts w:ascii="Times New Roman" w:eastAsia="Calibri" w:hAnsi="Times New Roman"/>
                <w:sz w:val="24"/>
                <w:szCs w:val="24"/>
              </w:rPr>
              <w:t xml:space="preserve">СОГЛАСОВАНО </w:t>
            </w:r>
          </w:p>
          <w:p w:rsidR="003939CF" w:rsidRDefault="003939CF" w:rsidP="008C30A1">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Председатель ПК </w:t>
            </w:r>
          </w:p>
          <w:p w:rsidR="003939CF" w:rsidRDefault="00C006E1" w:rsidP="008C30A1">
            <w:pPr>
              <w:spacing w:after="0" w:line="240" w:lineRule="auto"/>
              <w:rPr>
                <w:rFonts w:ascii="Times New Roman" w:eastAsia="Calibri" w:hAnsi="Times New Roman"/>
                <w:sz w:val="24"/>
                <w:szCs w:val="24"/>
              </w:rPr>
            </w:pPr>
            <w:r>
              <w:rPr>
                <w:rFonts w:ascii="Times New Roman" w:eastAsia="Calibri" w:hAnsi="Times New Roman"/>
                <w:sz w:val="24"/>
                <w:szCs w:val="24"/>
              </w:rPr>
              <w:t xml:space="preserve">________________ </w:t>
            </w:r>
            <w:proofErr w:type="spellStart"/>
            <w:r>
              <w:rPr>
                <w:rFonts w:ascii="Times New Roman" w:eastAsia="Calibri" w:hAnsi="Times New Roman"/>
                <w:sz w:val="24"/>
                <w:szCs w:val="24"/>
              </w:rPr>
              <w:t>Н.З.Умарова</w:t>
            </w:r>
            <w:proofErr w:type="spellEnd"/>
            <w:r w:rsidR="003939CF">
              <w:rPr>
                <w:rFonts w:ascii="Times New Roman" w:eastAsia="Calibri" w:hAnsi="Times New Roman"/>
                <w:sz w:val="24"/>
                <w:szCs w:val="24"/>
              </w:rPr>
              <w:t>.</w:t>
            </w:r>
          </w:p>
          <w:p w:rsidR="003939CF" w:rsidRPr="00177CC2" w:rsidRDefault="003939CF" w:rsidP="008C30A1">
            <w:pPr>
              <w:spacing w:after="0" w:line="240" w:lineRule="auto"/>
              <w:rPr>
                <w:rFonts w:ascii="Times New Roman" w:eastAsia="Calibri" w:hAnsi="Times New Roman"/>
                <w:sz w:val="24"/>
                <w:szCs w:val="24"/>
              </w:rPr>
            </w:pPr>
            <w:r>
              <w:rPr>
                <w:rFonts w:ascii="Times New Roman" w:eastAsia="Calibri" w:hAnsi="Times New Roman"/>
                <w:sz w:val="24"/>
                <w:szCs w:val="24"/>
              </w:rPr>
              <w:t>от «___» _____ 20___</w:t>
            </w:r>
            <w:r w:rsidRPr="00177CC2">
              <w:rPr>
                <w:rFonts w:ascii="Times New Roman" w:eastAsia="Calibri" w:hAnsi="Times New Roman"/>
                <w:sz w:val="24"/>
                <w:szCs w:val="24"/>
              </w:rPr>
              <w:t>г.</w:t>
            </w:r>
            <w:r>
              <w:rPr>
                <w:rFonts w:ascii="Times New Roman" w:eastAsia="Calibri" w:hAnsi="Times New Roman"/>
                <w:sz w:val="24"/>
                <w:szCs w:val="24"/>
              </w:rPr>
              <w:t xml:space="preserve">  № ___</w:t>
            </w:r>
          </w:p>
        </w:tc>
        <w:tc>
          <w:tcPr>
            <w:tcW w:w="5223" w:type="dxa"/>
          </w:tcPr>
          <w:p w:rsidR="003939CF" w:rsidRPr="00177CC2" w:rsidRDefault="003939CF" w:rsidP="008C30A1">
            <w:pPr>
              <w:spacing w:after="0" w:line="240" w:lineRule="auto"/>
              <w:jc w:val="right"/>
              <w:rPr>
                <w:rFonts w:ascii="Times New Roman" w:eastAsia="Calibri" w:hAnsi="Times New Roman"/>
                <w:sz w:val="24"/>
                <w:szCs w:val="24"/>
              </w:rPr>
            </w:pPr>
            <w:r w:rsidRPr="00177CC2">
              <w:rPr>
                <w:rFonts w:ascii="Times New Roman" w:eastAsia="Calibri" w:hAnsi="Times New Roman"/>
                <w:sz w:val="24"/>
                <w:szCs w:val="24"/>
              </w:rPr>
              <w:t>УТВЕРЖДАЮ</w:t>
            </w:r>
          </w:p>
          <w:p w:rsidR="003939CF" w:rsidRPr="00177CC2" w:rsidRDefault="00C006E1" w:rsidP="008C30A1">
            <w:pPr>
              <w:spacing w:after="0" w:line="240" w:lineRule="auto"/>
              <w:jc w:val="right"/>
              <w:rPr>
                <w:rFonts w:ascii="Times New Roman" w:eastAsia="Calibri" w:hAnsi="Times New Roman"/>
                <w:sz w:val="24"/>
                <w:szCs w:val="24"/>
              </w:rPr>
            </w:pPr>
            <w:r>
              <w:rPr>
                <w:rFonts w:ascii="Times New Roman" w:eastAsia="Calibri" w:hAnsi="Times New Roman"/>
                <w:sz w:val="24"/>
                <w:szCs w:val="24"/>
              </w:rPr>
              <w:t>Заведующий МБДОУ «Д/С №4 «Улыбка</w:t>
            </w:r>
            <w:r w:rsidR="003939CF" w:rsidRPr="00177CC2">
              <w:rPr>
                <w:rFonts w:ascii="Times New Roman" w:eastAsia="Calibri" w:hAnsi="Times New Roman"/>
                <w:sz w:val="24"/>
                <w:szCs w:val="24"/>
              </w:rPr>
              <w:t>»</w:t>
            </w:r>
          </w:p>
          <w:p w:rsidR="003939CF" w:rsidRPr="00177CC2" w:rsidRDefault="003939CF" w:rsidP="008C30A1">
            <w:pPr>
              <w:spacing w:after="0" w:line="240" w:lineRule="auto"/>
              <w:jc w:val="right"/>
              <w:rPr>
                <w:rFonts w:ascii="Times New Roman" w:eastAsia="Calibri" w:hAnsi="Times New Roman"/>
                <w:sz w:val="24"/>
                <w:szCs w:val="24"/>
              </w:rPr>
            </w:pPr>
            <w:r w:rsidRPr="00177CC2">
              <w:rPr>
                <w:rFonts w:ascii="Times New Roman" w:eastAsia="Calibri" w:hAnsi="Times New Roman"/>
                <w:sz w:val="24"/>
                <w:szCs w:val="24"/>
              </w:rPr>
              <w:t xml:space="preserve">___________ </w:t>
            </w:r>
            <w:r w:rsidR="00C006E1">
              <w:rPr>
                <w:rFonts w:ascii="Times New Roman" w:eastAsia="Calibri" w:hAnsi="Times New Roman"/>
                <w:sz w:val="24"/>
                <w:szCs w:val="24"/>
              </w:rPr>
              <w:t>Курбанова Б.Б</w:t>
            </w:r>
            <w:r>
              <w:rPr>
                <w:rFonts w:ascii="Times New Roman" w:eastAsia="Calibri" w:hAnsi="Times New Roman"/>
                <w:sz w:val="24"/>
                <w:szCs w:val="24"/>
              </w:rPr>
              <w:t>.</w:t>
            </w:r>
          </w:p>
          <w:p w:rsidR="003939CF" w:rsidRPr="00177CC2" w:rsidRDefault="003939CF" w:rsidP="008C30A1">
            <w:pPr>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Приказ №___от </w:t>
            </w:r>
            <w:r w:rsidRPr="00177CC2">
              <w:rPr>
                <w:rFonts w:ascii="Times New Roman" w:eastAsia="Calibri" w:hAnsi="Times New Roman"/>
                <w:sz w:val="24"/>
                <w:szCs w:val="24"/>
              </w:rPr>
              <w:t>«</w:t>
            </w:r>
            <w:r>
              <w:rPr>
                <w:rFonts w:ascii="Times New Roman" w:eastAsia="Calibri" w:hAnsi="Times New Roman"/>
                <w:sz w:val="24"/>
                <w:szCs w:val="24"/>
              </w:rPr>
              <w:t>___</w:t>
            </w:r>
            <w:r w:rsidRPr="00177CC2">
              <w:rPr>
                <w:rFonts w:ascii="Times New Roman" w:eastAsia="Calibri" w:hAnsi="Times New Roman"/>
                <w:sz w:val="24"/>
                <w:szCs w:val="24"/>
              </w:rPr>
              <w:t>»</w:t>
            </w:r>
            <w:r>
              <w:rPr>
                <w:rFonts w:ascii="Times New Roman" w:eastAsia="Calibri" w:hAnsi="Times New Roman"/>
                <w:sz w:val="24"/>
                <w:szCs w:val="24"/>
              </w:rPr>
              <w:t xml:space="preserve"> _____ 20___</w:t>
            </w:r>
            <w:r w:rsidRPr="00177CC2">
              <w:rPr>
                <w:rFonts w:ascii="Times New Roman" w:eastAsia="Calibri" w:hAnsi="Times New Roman"/>
                <w:sz w:val="24"/>
                <w:szCs w:val="24"/>
              </w:rPr>
              <w:t>г.</w:t>
            </w:r>
          </w:p>
        </w:tc>
      </w:tr>
    </w:tbl>
    <w:p w:rsidR="003939CF" w:rsidRDefault="003939CF"/>
    <w:p w:rsidR="003939CF" w:rsidRDefault="003939CF"/>
    <w:p w:rsidR="003939CF" w:rsidRDefault="003939CF"/>
    <w:p w:rsidR="003939CF" w:rsidRDefault="003939CF"/>
    <w:p w:rsidR="003939CF" w:rsidRDefault="003939CF"/>
    <w:p w:rsidR="003939CF" w:rsidRDefault="003939CF"/>
    <w:p w:rsidR="003939CF" w:rsidRDefault="003939CF"/>
    <w:p w:rsidR="003939CF" w:rsidRPr="003939CF" w:rsidRDefault="00C03ABD" w:rsidP="00C03ABD">
      <w:pPr>
        <w:shd w:val="clear" w:color="auto" w:fill="FFFFFF"/>
        <w:spacing w:after="90" w:line="488" w:lineRule="atLeast"/>
        <w:jc w:val="center"/>
        <w:textAlignment w:val="baseline"/>
        <w:outlineLvl w:val="1"/>
        <w:rPr>
          <w:rFonts w:ascii="Times New Roman" w:eastAsia="Times New Roman" w:hAnsi="Times New Roman" w:cs="Times New Roman"/>
          <w:b/>
          <w:bCs/>
          <w:color w:val="1E2120"/>
          <w:sz w:val="52"/>
          <w:szCs w:val="39"/>
          <w:lang w:eastAsia="ru-RU"/>
        </w:rPr>
      </w:pPr>
      <w:r w:rsidRPr="00C03ABD">
        <w:rPr>
          <w:rFonts w:ascii="Times New Roman" w:eastAsia="Times New Roman" w:hAnsi="Times New Roman" w:cs="Times New Roman"/>
          <w:b/>
          <w:bCs/>
          <w:color w:val="1E2120"/>
          <w:sz w:val="72"/>
          <w:szCs w:val="39"/>
          <w:lang w:eastAsia="ru-RU"/>
        </w:rPr>
        <w:t>Правила</w:t>
      </w:r>
      <w:r w:rsidRPr="00C03ABD">
        <w:rPr>
          <w:rFonts w:ascii="Times New Roman" w:eastAsia="Times New Roman" w:hAnsi="Times New Roman" w:cs="Times New Roman"/>
          <w:b/>
          <w:bCs/>
          <w:color w:val="1E2120"/>
          <w:sz w:val="52"/>
          <w:szCs w:val="39"/>
          <w:lang w:eastAsia="ru-RU"/>
        </w:rPr>
        <w:br/>
        <w:t xml:space="preserve">внутреннего трудового распорядка </w:t>
      </w:r>
    </w:p>
    <w:p w:rsidR="00C03ABD" w:rsidRPr="00370427" w:rsidRDefault="00370427" w:rsidP="00370427">
      <w:pPr>
        <w:shd w:val="clear" w:color="auto" w:fill="FFFFFF"/>
        <w:spacing w:after="0" w:line="351" w:lineRule="atLeast"/>
        <w:jc w:val="center"/>
        <w:textAlignment w:val="baseline"/>
        <w:rPr>
          <w:rFonts w:ascii="Times New Roman" w:eastAsia="Times New Roman" w:hAnsi="Times New Roman" w:cs="Times New Roman"/>
          <w:b/>
          <w:color w:val="1E2120"/>
          <w:sz w:val="40"/>
          <w:szCs w:val="27"/>
          <w:lang w:eastAsia="ru-RU"/>
        </w:rPr>
      </w:pPr>
      <w:r w:rsidRPr="00370427">
        <w:rPr>
          <w:rFonts w:ascii="Times New Roman" w:eastAsia="Times New Roman" w:hAnsi="Times New Roman" w:cs="Times New Roman"/>
          <w:b/>
          <w:color w:val="1E2120"/>
          <w:sz w:val="40"/>
          <w:szCs w:val="27"/>
          <w:lang w:eastAsia="ru-RU"/>
        </w:rPr>
        <w:t>( в новой редакции)</w:t>
      </w:r>
    </w:p>
    <w:p w:rsidR="003939CF" w:rsidRDefault="003939CF" w:rsidP="00370427">
      <w:pPr>
        <w:shd w:val="clear" w:color="auto" w:fill="FFFFFF"/>
        <w:spacing w:after="0" w:line="351" w:lineRule="atLeast"/>
        <w:jc w:val="center"/>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672663" w:rsidRDefault="00672663"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672663" w:rsidRDefault="00672663"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672663" w:rsidRDefault="00672663"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3939CF" w:rsidRDefault="00C006E1" w:rsidP="00672663">
      <w:pPr>
        <w:shd w:val="clear" w:color="auto" w:fill="FFFFFF"/>
        <w:spacing w:after="0" w:line="351" w:lineRule="atLeast"/>
        <w:jc w:val="center"/>
        <w:textAlignment w:val="baseline"/>
        <w:rPr>
          <w:rFonts w:ascii="Times New Roman" w:eastAsia="Times New Roman" w:hAnsi="Times New Roman" w:cs="Times New Roman"/>
          <w:color w:val="1E2120"/>
          <w:sz w:val="27"/>
          <w:szCs w:val="27"/>
          <w:lang w:eastAsia="ru-RU"/>
        </w:rPr>
      </w:pPr>
      <w:proofErr w:type="spellStart"/>
      <w:r>
        <w:rPr>
          <w:rFonts w:ascii="Times New Roman" w:eastAsia="Times New Roman" w:hAnsi="Times New Roman" w:cs="Times New Roman"/>
          <w:color w:val="1E2120"/>
          <w:sz w:val="27"/>
          <w:szCs w:val="27"/>
          <w:lang w:eastAsia="ru-RU"/>
        </w:rPr>
        <w:t>с</w:t>
      </w:r>
      <w:proofErr w:type="gramStart"/>
      <w:r>
        <w:rPr>
          <w:rFonts w:ascii="Times New Roman" w:eastAsia="Times New Roman" w:hAnsi="Times New Roman" w:cs="Times New Roman"/>
          <w:color w:val="1E2120"/>
          <w:sz w:val="27"/>
          <w:szCs w:val="27"/>
          <w:lang w:eastAsia="ru-RU"/>
        </w:rPr>
        <w:t>.К</w:t>
      </w:r>
      <w:proofErr w:type="gramEnd"/>
      <w:r>
        <w:rPr>
          <w:rFonts w:ascii="Times New Roman" w:eastAsia="Times New Roman" w:hAnsi="Times New Roman" w:cs="Times New Roman"/>
          <w:color w:val="1E2120"/>
          <w:sz w:val="27"/>
          <w:szCs w:val="27"/>
          <w:lang w:eastAsia="ru-RU"/>
        </w:rPr>
        <w:t>акашура</w:t>
      </w:r>
      <w:proofErr w:type="spellEnd"/>
      <w:r w:rsidR="003939CF">
        <w:rPr>
          <w:rFonts w:ascii="Times New Roman" w:eastAsia="Times New Roman" w:hAnsi="Times New Roman" w:cs="Times New Roman"/>
          <w:color w:val="1E2120"/>
          <w:sz w:val="27"/>
          <w:szCs w:val="27"/>
          <w:lang w:eastAsia="ru-RU"/>
        </w:rPr>
        <w:t xml:space="preserve"> 2021г</w:t>
      </w:r>
    </w:p>
    <w:p w:rsidR="003939CF" w:rsidRPr="00C03ABD" w:rsidRDefault="003939CF"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C03ABD">
        <w:rPr>
          <w:rFonts w:ascii="Times New Roman" w:eastAsia="Times New Roman" w:hAnsi="Times New Roman" w:cs="Times New Roman"/>
          <w:b/>
          <w:bCs/>
          <w:color w:val="1E2120"/>
          <w:sz w:val="30"/>
          <w:szCs w:val="30"/>
          <w:lang w:eastAsia="ru-RU"/>
        </w:rPr>
        <w:t>1. Общие положения</w:t>
      </w:r>
    </w:p>
    <w:p w:rsidR="00C03ABD" w:rsidRPr="00C03ABD" w:rsidRDefault="00C03ABD" w:rsidP="00672663">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1.1. </w:t>
      </w:r>
      <w:proofErr w:type="gramStart"/>
      <w:r w:rsidRPr="00C03ABD">
        <w:rPr>
          <w:rFonts w:ascii="Times New Roman" w:eastAsia="Times New Roman" w:hAnsi="Times New Roman" w:cs="Times New Roman"/>
          <w:color w:val="1E2120"/>
          <w:sz w:val="24"/>
          <w:szCs w:val="24"/>
          <w:lang w:eastAsia="ru-RU"/>
        </w:rPr>
        <w:t>Настоящие </w:t>
      </w:r>
      <w:r w:rsidRPr="00F61C2D">
        <w:rPr>
          <w:rFonts w:ascii="Times New Roman" w:eastAsia="Times New Roman" w:hAnsi="Times New Roman" w:cs="Times New Roman"/>
          <w:b/>
          <w:bCs/>
          <w:color w:val="1E2120"/>
          <w:sz w:val="24"/>
          <w:szCs w:val="24"/>
          <w:lang w:eastAsia="ru-RU"/>
        </w:rPr>
        <w:t>Правила внутреннего трудового распорядка ДОУ</w:t>
      </w:r>
      <w:r w:rsidRPr="00C03ABD">
        <w:rPr>
          <w:rFonts w:ascii="Times New Roman" w:eastAsia="Times New Roman" w:hAnsi="Times New Roman" w:cs="Times New Roman"/>
          <w:color w:val="1E2120"/>
          <w:sz w:val="24"/>
          <w:szCs w:val="24"/>
          <w:lang w:eastAsia="ru-RU"/>
        </w:rPr>
        <w:t> разработаны в соответствии с Трудовым Кодексом Российской Федерации</w:t>
      </w:r>
      <w:r w:rsidR="008D63B1" w:rsidRPr="00F61C2D">
        <w:rPr>
          <w:rFonts w:ascii="Times New Roman" w:eastAsia="Times New Roman" w:hAnsi="Times New Roman" w:cs="Times New Roman"/>
          <w:color w:val="1E2120"/>
          <w:sz w:val="24"/>
          <w:szCs w:val="24"/>
          <w:lang w:eastAsia="ru-RU"/>
        </w:rPr>
        <w:t xml:space="preserve"> от 03.08.20018г. № 304-Ф</w:t>
      </w:r>
      <w:r w:rsidR="008D63B1" w:rsidRPr="00F61C2D">
        <w:rPr>
          <w:rFonts w:ascii="Times New Roman" w:eastAsia="Times New Roman" w:hAnsi="Times New Roman" w:cs="Times New Roman"/>
          <w:color w:val="000000"/>
          <w:sz w:val="24"/>
          <w:szCs w:val="24"/>
          <w:lang w:eastAsia="ru-RU"/>
        </w:rPr>
        <w:t xml:space="preserve"> «Дисциплинарное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w:t>
      </w:r>
      <w:r w:rsidR="008D63B1" w:rsidRPr="00F61C2D">
        <w:rPr>
          <w:rFonts w:ascii="Times New Roman" w:eastAsia="Times New Roman" w:hAnsi="Times New Roman" w:cs="Times New Roman"/>
          <w:color w:val="1E2120"/>
          <w:sz w:val="24"/>
          <w:szCs w:val="24"/>
          <w:lang w:eastAsia="ru-RU"/>
        </w:rPr>
        <w:t xml:space="preserve">» и </w:t>
      </w:r>
      <w:r w:rsidRPr="00C03ABD">
        <w:rPr>
          <w:rFonts w:ascii="Times New Roman" w:eastAsia="Times New Roman" w:hAnsi="Times New Roman" w:cs="Times New Roman"/>
          <w:color w:val="1E2120"/>
          <w:sz w:val="24"/>
          <w:szCs w:val="24"/>
          <w:lang w:eastAsia="ru-RU"/>
        </w:rPr>
        <w:t xml:space="preserve"> Федеральным законом от 08.12.2020г №407-ФЗ «О внесении изменений в Трудовой кодекс Российской Федерации в части регулирования дистанционной (удаленной) работы и</w:t>
      </w:r>
      <w:proofErr w:type="gramEnd"/>
      <w:r w:rsidRPr="00C03ABD">
        <w:rPr>
          <w:rFonts w:ascii="Times New Roman" w:eastAsia="Times New Roman" w:hAnsi="Times New Roman" w:cs="Times New Roman"/>
          <w:color w:val="1E2120"/>
          <w:sz w:val="24"/>
          <w:szCs w:val="24"/>
          <w:lang w:eastAsia="ru-RU"/>
        </w:rPr>
        <w:t xml:space="preserve"> </w:t>
      </w:r>
      <w:proofErr w:type="gramStart"/>
      <w:r w:rsidRPr="00C03ABD">
        <w:rPr>
          <w:rFonts w:ascii="Times New Roman" w:eastAsia="Times New Roman" w:hAnsi="Times New Roman" w:cs="Times New Roman"/>
          <w:color w:val="1E2120"/>
          <w:sz w:val="24"/>
          <w:szCs w:val="24"/>
          <w:lang w:eastAsia="ru-RU"/>
        </w:rPr>
        <w:t>временного перевода работника на дистанционную (удаленную) работу по инициативе работодателя в исключительных случаях»,</w:t>
      </w:r>
      <w:r w:rsidR="009501A1" w:rsidRPr="00F61C2D">
        <w:rPr>
          <w:rFonts w:ascii="Times New Roman" w:eastAsia="Times New Roman" w:hAnsi="Times New Roman" w:cs="Times New Roman"/>
          <w:color w:val="1E2120"/>
          <w:sz w:val="24"/>
          <w:szCs w:val="24"/>
          <w:lang w:eastAsia="ru-RU"/>
        </w:rPr>
        <w:t xml:space="preserve"> </w:t>
      </w:r>
      <w:r w:rsidRPr="00C03ABD">
        <w:rPr>
          <w:rFonts w:ascii="Times New Roman" w:eastAsia="Times New Roman" w:hAnsi="Times New Roman" w:cs="Times New Roman"/>
          <w:color w:val="1E2120"/>
          <w:sz w:val="24"/>
          <w:szCs w:val="24"/>
          <w:lang w:eastAsia="ru-RU"/>
        </w:rPr>
        <w:t xml:space="preserve"> Федеральным законом № 273-ФЗ от 29.12.2012г "Об образовании в Российской Федерации" с изменениями от </w:t>
      </w:r>
      <w:r w:rsidRPr="00F61C2D">
        <w:rPr>
          <w:rFonts w:ascii="Times New Roman" w:eastAsia="Times New Roman" w:hAnsi="Times New Roman" w:cs="Times New Roman"/>
          <w:i/>
          <w:iCs/>
          <w:color w:val="1E2120"/>
          <w:sz w:val="24"/>
          <w:szCs w:val="24"/>
          <w:lang w:eastAsia="ru-RU"/>
        </w:rPr>
        <w:t>24 марта 2021 года</w:t>
      </w:r>
      <w:r w:rsidRPr="00C03ABD">
        <w:rPr>
          <w:rFonts w:ascii="Times New Roman" w:eastAsia="Times New Roman" w:hAnsi="Times New Roman" w:cs="Times New Roman"/>
          <w:color w:val="1E2120"/>
          <w:sz w:val="24"/>
          <w:szCs w:val="24"/>
          <w:lang w:eastAsia="ru-RU"/>
        </w:rPr>
        <w:t>, Приказом Министерства Здравоохранения Российской Федерации от </w:t>
      </w:r>
      <w:r w:rsidRPr="00F61C2D">
        <w:rPr>
          <w:rFonts w:ascii="Times New Roman" w:eastAsia="Times New Roman" w:hAnsi="Times New Roman" w:cs="Times New Roman"/>
          <w:i/>
          <w:iCs/>
          <w:color w:val="1E2120"/>
          <w:sz w:val="24"/>
          <w:szCs w:val="24"/>
          <w:lang w:eastAsia="ru-RU"/>
        </w:rPr>
        <w:t>28 января 2021 года №29н</w:t>
      </w:r>
      <w:r w:rsidRPr="00C03ABD">
        <w:rPr>
          <w:rFonts w:ascii="Times New Roman" w:eastAsia="Times New Roman" w:hAnsi="Times New Roman" w:cs="Times New Roman"/>
          <w:color w:val="1E2120"/>
          <w:sz w:val="24"/>
          <w:szCs w:val="24"/>
          <w:lang w:eastAsia="ru-RU"/>
        </w:rPr>
        <w:t> «Об утверждении порядка проведения обязательных предварительных и периодических медицинских осмотров работников...», Постановлением Правительства РФ № 466 от 14.05.2015г</w:t>
      </w:r>
      <w:proofErr w:type="gramEnd"/>
      <w:r w:rsidRPr="00C03ABD">
        <w:rPr>
          <w:rFonts w:ascii="Times New Roman" w:eastAsia="Times New Roman" w:hAnsi="Times New Roman" w:cs="Times New Roman"/>
          <w:color w:val="1E2120"/>
          <w:sz w:val="24"/>
          <w:szCs w:val="24"/>
          <w:lang w:eastAsia="ru-RU"/>
        </w:rPr>
        <w:t xml:space="preserve"> «О ежегодных основных удлиненных оплачиваемых отпусках" с изменениями от 7 апреля 2017г, </w:t>
      </w:r>
      <w:r w:rsidRPr="00E059AC">
        <w:rPr>
          <w:rFonts w:ascii="Times New Roman" w:eastAsia="Times New Roman" w:hAnsi="Times New Roman" w:cs="Times New Roman"/>
          <w:bCs/>
          <w:color w:val="1E2120"/>
          <w:sz w:val="24"/>
          <w:szCs w:val="24"/>
          <w:lang w:eastAsia="ru-RU"/>
        </w:rPr>
        <w:t>СП 2.4.3648-20</w:t>
      </w:r>
      <w:r w:rsidRPr="00C03ABD">
        <w:rPr>
          <w:rFonts w:ascii="Times New Roman" w:eastAsia="Times New Roman" w:hAnsi="Times New Roman" w:cs="Times New Roman"/>
          <w:color w:val="1E2120"/>
          <w:sz w:val="24"/>
          <w:szCs w:val="24"/>
          <w:lang w:eastAsia="ru-RU"/>
        </w:rPr>
        <w:t> "Санитарно-эпидемиологические требования к организациям воспитания и обучения, отдыха и оздоровления детей и молодежи" и иными нормативно-правовыми актами, Гражданским кодексом РФ, Уставом дошкольного образовательного учреждения. Правила утверждены в соответствии со статьей 190 ТК Российской Федерации.</w:t>
      </w:r>
      <w:r w:rsidRPr="00C03ABD">
        <w:rPr>
          <w:rFonts w:ascii="Times New Roman" w:eastAsia="Times New Roman" w:hAnsi="Times New Roman" w:cs="Times New Roman"/>
          <w:color w:val="1E2120"/>
          <w:sz w:val="24"/>
          <w:szCs w:val="24"/>
          <w:lang w:eastAsia="ru-RU"/>
        </w:rPr>
        <w:br/>
        <w:t xml:space="preserve">1.2. </w:t>
      </w:r>
      <w:proofErr w:type="gramStart"/>
      <w:r w:rsidRPr="00C03ABD">
        <w:rPr>
          <w:rFonts w:ascii="Times New Roman" w:eastAsia="Times New Roman" w:hAnsi="Times New Roman" w:cs="Times New Roman"/>
          <w:color w:val="1E2120"/>
          <w:sz w:val="24"/>
          <w:szCs w:val="24"/>
          <w:lang w:eastAsia="ru-RU"/>
        </w:rPr>
        <w:t>Данные </w:t>
      </w:r>
      <w:r w:rsidRPr="00F61C2D">
        <w:rPr>
          <w:rFonts w:ascii="Times New Roman" w:eastAsia="Times New Roman" w:hAnsi="Times New Roman" w:cs="Times New Roman"/>
          <w:i/>
          <w:iCs/>
          <w:color w:val="1E2120"/>
          <w:sz w:val="24"/>
          <w:szCs w:val="24"/>
          <w:lang w:eastAsia="ru-RU"/>
        </w:rPr>
        <w:t>Правила внутреннего трудового распорядка в ДОУ</w:t>
      </w:r>
      <w:r w:rsidRPr="00C03ABD">
        <w:rPr>
          <w:rFonts w:ascii="Times New Roman" w:eastAsia="Times New Roman" w:hAnsi="Times New Roman" w:cs="Times New Roman"/>
          <w:color w:val="1E2120"/>
          <w:sz w:val="24"/>
          <w:szCs w:val="24"/>
          <w:lang w:eastAsia="ru-RU"/>
        </w:rPr>
        <w:t> регламентируют порядок приёма, отказа в приеме на работу, перевода, отстранения и увольнения работников детского сада, основные права, обязанности и ответственность сторон трудового договора, режим работы и время отдыха, оплату труда, применяемые к работникам меры поощрения и взыскания, а также другие</w:t>
      </w:r>
      <w:r w:rsidR="008D63B1" w:rsidRPr="00F61C2D">
        <w:rPr>
          <w:rFonts w:ascii="Times New Roman" w:eastAsia="Times New Roman" w:hAnsi="Times New Roman" w:cs="Times New Roman"/>
          <w:color w:val="1E2120"/>
          <w:sz w:val="24"/>
          <w:szCs w:val="24"/>
          <w:lang w:eastAsia="ru-RU"/>
        </w:rPr>
        <w:t xml:space="preserve"> вопросы регулирования трудовых </w:t>
      </w:r>
      <w:r w:rsidRPr="00C03ABD">
        <w:rPr>
          <w:rFonts w:ascii="Times New Roman" w:eastAsia="Times New Roman" w:hAnsi="Times New Roman" w:cs="Times New Roman"/>
          <w:color w:val="1E2120"/>
          <w:sz w:val="24"/>
          <w:szCs w:val="24"/>
          <w:lang w:eastAsia="ru-RU"/>
        </w:rPr>
        <w:t>отношений.</w:t>
      </w:r>
      <w:r w:rsidRPr="00C03ABD">
        <w:rPr>
          <w:rFonts w:ascii="Times New Roman" w:eastAsia="Times New Roman" w:hAnsi="Times New Roman" w:cs="Times New Roman"/>
          <w:color w:val="1E2120"/>
          <w:sz w:val="24"/>
          <w:szCs w:val="24"/>
          <w:lang w:eastAsia="ru-RU"/>
        </w:rPr>
        <w:br/>
        <w:t>1.3.</w:t>
      </w:r>
      <w:proofErr w:type="gramEnd"/>
      <w:r w:rsidRPr="00C03ABD">
        <w:rPr>
          <w:rFonts w:ascii="Times New Roman" w:eastAsia="Times New Roman" w:hAnsi="Times New Roman" w:cs="Times New Roman"/>
          <w:color w:val="1E2120"/>
          <w:sz w:val="24"/>
          <w:szCs w:val="24"/>
          <w:lang w:eastAsia="ru-RU"/>
        </w:rPr>
        <w:t xml:space="preserve"> Настоящие Правила внутреннего трудового распорядка работников в ДОУ (далее - Правила) способствуют эффективной организации работы трудового коллектива дошкольного образовательного учреждения, рациональному использованию рабочего времени, повышению качества и эффективности труда </w:t>
      </w:r>
      <w:r w:rsidR="008D63B1" w:rsidRPr="00F61C2D">
        <w:rPr>
          <w:rFonts w:ascii="Times New Roman" w:eastAsia="Times New Roman" w:hAnsi="Times New Roman" w:cs="Times New Roman"/>
          <w:color w:val="1E2120"/>
          <w:sz w:val="24"/>
          <w:szCs w:val="24"/>
          <w:lang w:eastAsia="ru-RU"/>
        </w:rPr>
        <w:t xml:space="preserve">работников, укреплению трудовой </w:t>
      </w:r>
      <w:r w:rsidRPr="00C03ABD">
        <w:rPr>
          <w:rFonts w:ascii="Times New Roman" w:eastAsia="Times New Roman" w:hAnsi="Times New Roman" w:cs="Times New Roman"/>
          <w:color w:val="1E2120"/>
          <w:sz w:val="24"/>
          <w:szCs w:val="24"/>
          <w:lang w:eastAsia="ru-RU"/>
        </w:rPr>
        <w:t>дисциплины.</w:t>
      </w:r>
      <w:r w:rsidRPr="00C03ABD">
        <w:rPr>
          <w:rFonts w:ascii="Times New Roman" w:eastAsia="Times New Roman" w:hAnsi="Times New Roman" w:cs="Times New Roman"/>
          <w:color w:val="1E2120"/>
          <w:sz w:val="24"/>
          <w:szCs w:val="24"/>
          <w:lang w:eastAsia="ru-RU"/>
        </w:rPr>
        <w:br/>
        <w:t>1.4. Данный локальный нормативный акт является приложением к Коллективному договору дошкольного образовательного учреждения.</w:t>
      </w:r>
      <w:r w:rsidRPr="00C03ABD">
        <w:rPr>
          <w:rFonts w:ascii="Times New Roman" w:eastAsia="Times New Roman" w:hAnsi="Times New Roman" w:cs="Times New Roman"/>
          <w:color w:val="1E2120"/>
          <w:sz w:val="24"/>
          <w:szCs w:val="24"/>
          <w:lang w:eastAsia="ru-RU"/>
        </w:rPr>
        <w:br/>
        <w:t>1.5. Правила внутреннего трудового распорядка утверждает заведующий детским садом с учётом мнения Общего собрания трудового коллектива, осуществляющего деятельность согласно </w:t>
      </w:r>
      <w:hyperlink r:id="rId9" w:tgtFrame="_blank" w:history="1">
        <w:r w:rsidRPr="00F61C2D">
          <w:rPr>
            <w:rFonts w:ascii="Times New Roman" w:eastAsia="Times New Roman" w:hAnsi="Times New Roman" w:cs="Times New Roman"/>
            <w:i/>
            <w:sz w:val="24"/>
            <w:szCs w:val="24"/>
            <w:u w:val="single"/>
            <w:lang w:eastAsia="ru-RU"/>
          </w:rPr>
          <w:t>Положению об общем собрании работников ДОУ</w:t>
        </w:r>
      </w:hyperlink>
      <w:r w:rsidRPr="00C03ABD">
        <w:rPr>
          <w:rFonts w:ascii="Times New Roman" w:eastAsia="Times New Roman" w:hAnsi="Times New Roman" w:cs="Times New Roman"/>
          <w:i/>
          <w:sz w:val="24"/>
          <w:szCs w:val="24"/>
          <w:lang w:eastAsia="ru-RU"/>
        </w:rPr>
        <w:t xml:space="preserve">, </w:t>
      </w:r>
      <w:r w:rsidRPr="00C03ABD">
        <w:rPr>
          <w:rFonts w:ascii="Times New Roman" w:eastAsia="Times New Roman" w:hAnsi="Times New Roman" w:cs="Times New Roman"/>
          <w:sz w:val="24"/>
          <w:szCs w:val="24"/>
          <w:lang w:eastAsia="ru-RU"/>
        </w:rPr>
        <w:t>и по согласованию с профсоюзным</w:t>
      </w:r>
      <w:r w:rsidRPr="00C03ABD">
        <w:rPr>
          <w:rFonts w:ascii="Times New Roman" w:eastAsia="Times New Roman" w:hAnsi="Times New Roman" w:cs="Times New Roman"/>
          <w:color w:val="1E2120"/>
          <w:sz w:val="24"/>
          <w:szCs w:val="24"/>
          <w:lang w:eastAsia="ru-RU"/>
        </w:rPr>
        <w:t xml:space="preserve"> комитетом дошкольного образовательного учреждения.</w:t>
      </w:r>
      <w:r w:rsidRPr="00C03ABD">
        <w:rPr>
          <w:rFonts w:ascii="Times New Roman" w:eastAsia="Times New Roman" w:hAnsi="Times New Roman" w:cs="Times New Roman"/>
          <w:color w:val="1E2120"/>
          <w:sz w:val="24"/>
          <w:szCs w:val="24"/>
          <w:lang w:eastAsia="ru-RU"/>
        </w:rPr>
        <w:br/>
        <w:t>1.6. Ответственность за соблюдение настоящих Правил едины для всех членов трудового коллектива дошкольного образовательного учреждения.</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C03ABD">
        <w:rPr>
          <w:rFonts w:ascii="Times New Roman" w:eastAsia="Times New Roman" w:hAnsi="Times New Roman" w:cs="Times New Roman"/>
          <w:b/>
          <w:bCs/>
          <w:color w:val="1E2120"/>
          <w:sz w:val="30"/>
          <w:szCs w:val="30"/>
          <w:lang w:eastAsia="ru-RU"/>
        </w:rPr>
        <w:t>2. Порядок приема, отказа в приеме на работу, перевода, отстранения и увольнения работников ДОУ</w:t>
      </w:r>
    </w:p>
    <w:p w:rsidR="00C03ABD" w:rsidRPr="00C03ABD" w:rsidRDefault="00C03ABD" w:rsidP="00E059AC">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7"/>
          <w:szCs w:val="27"/>
          <w:lang w:eastAsia="ru-RU"/>
        </w:rPr>
        <w:t>2.1. </w:t>
      </w:r>
      <w:r w:rsidRPr="00C03ABD">
        <w:rPr>
          <w:rFonts w:ascii="inherit" w:eastAsia="Times New Roman" w:hAnsi="inherit" w:cs="Times New Roman"/>
          <w:b/>
          <w:bCs/>
          <w:color w:val="1E2120"/>
          <w:sz w:val="27"/>
          <w:lang w:eastAsia="ru-RU"/>
        </w:rPr>
        <w:t>Порядок приема на работу</w:t>
      </w:r>
      <w:r w:rsidRPr="00C03ABD">
        <w:rPr>
          <w:rFonts w:ascii="Times New Roman" w:eastAsia="Times New Roman" w:hAnsi="Times New Roman" w:cs="Times New Roman"/>
          <w:color w:val="1E2120"/>
          <w:sz w:val="27"/>
          <w:szCs w:val="27"/>
          <w:lang w:eastAsia="ru-RU"/>
        </w:rPr>
        <w:br/>
      </w:r>
      <w:r w:rsidRPr="00C03ABD">
        <w:rPr>
          <w:rFonts w:ascii="Times New Roman" w:eastAsia="Times New Roman" w:hAnsi="Times New Roman" w:cs="Times New Roman"/>
          <w:color w:val="1E2120"/>
          <w:sz w:val="24"/>
          <w:szCs w:val="24"/>
          <w:lang w:eastAsia="ru-RU"/>
        </w:rPr>
        <w:t>2.1.1. Работники реализуют свое право на труд путем заключения трудового договора о работе в данном дошкольном образовательном учреждении.</w:t>
      </w:r>
      <w:r w:rsidRPr="00C03ABD">
        <w:rPr>
          <w:rFonts w:ascii="Times New Roman" w:eastAsia="Times New Roman" w:hAnsi="Times New Roman" w:cs="Times New Roman"/>
          <w:color w:val="1E2120"/>
          <w:sz w:val="24"/>
          <w:szCs w:val="24"/>
          <w:lang w:eastAsia="ru-RU"/>
        </w:rPr>
        <w:br/>
        <w:t xml:space="preserve">2.1.2. Трудовой договор заключается в письменной форме (ст.57 ТК РФ) путем составления и </w:t>
      </w:r>
      <w:r w:rsidRPr="00C03ABD">
        <w:rPr>
          <w:rFonts w:ascii="Times New Roman" w:eastAsia="Times New Roman" w:hAnsi="Times New Roman" w:cs="Times New Roman"/>
          <w:color w:val="1E2120"/>
          <w:sz w:val="24"/>
          <w:szCs w:val="24"/>
          <w:lang w:eastAsia="ru-RU"/>
        </w:rPr>
        <w:lastRenderedPageBreak/>
        <w:t>подписания сторонами единого правового документа, отражающего их согласованную волю по всем существенным условиям труда работника. Один экземпляр трудового договора хранится в дошкольном образовательном учреждении, другой - у работника.</w:t>
      </w:r>
      <w:r w:rsidRPr="00C03ABD">
        <w:rPr>
          <w:rFonts w:ascii="Times New Roman" w:eastAsia="Times New Roman" w:hAnsi="Times New Roman" w:cs="Times New Roman"/>
          <w:color w:val="1E2120"/>
          <w:sz w:val="24"/>
          <w:szCs w:val="24"/>
          <w:lang w:eastAsia="ru-RU"/>
        </w:rPr>
        <w:br/>
        <w:t>2.1.3. При приеме на работу заключение срочного трудового договора допускается только в случаях, предусмотренных статьями 58 и 59 Трудового кодекса Российской Федерации.</w:t>
      </w:r>
      <w:r w:rsidRPr="00C03ABD">
        <w:rPr>
          <w:rFonts w:ascii="Times New Roman" w:eastAsia="Times New Roman" w:hAnsi="Times New Roman" w:cs="Times New Roman"/>
          <w:color w:val="1E2120"/>
          <w:sz w:val="24"/>
          <w:szCs w:val="24"/>
          <w:lang w:eastAsia="ru-RU"/>
        </w:rPr>
        <w:br/>
        <w:t>2.1.4</w:t>
      </w:r>
      <w:r w:rsidRPr="00C03ABD">
        <w:rPr>
          <w:rFonts w:ascii="Times New Roman" w:eastAsia="Times New Roman" w:hAnsi="Times New Roman" w:cs="Times New Roman"/>
          <w:color w:val="000000" w:themeColor="text1"/>
          <w:sz w:val="24"/>
          <w:szCs w:val="24"/>
          <w:lang w:eastAsia="ru-RU"/>
        </w:rPr>
        <w:t>. </w:t>
      </w:r>
      <w:ins w:id="2" w:author="Unknown">
        <w:r w:rsidRPr="00C03ABD">
          <w:rPr>
            <w:rFonts w:ascii="Times New Roman" w:eastAsia="Times New Roman" w:hAnsi="Times New Roman" w:cs="Times New Roman"/>
            <w:color w:val="000000" w:themeColor="text1"/>
            <w:sz w:val="24"/>
            <w:szCs w:val="24"/>
            <w:u w:val="single"/>
            <w:bdr w:val="none" w:sz="0" w:space="0" w:color="auto" w:frame="1"/>
            <w:lang w:eastAsia="ru-RU"/>
          </w:rPr>
          <w:t>При приеме на работу сотрудник обязан предъявить администрации ДОУ:</w:t>
        </w:r>
      </w:ins>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паспорт или иной документ, удостоверяющий личность;</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трудовую книжку и (или) сведения о трудовой деятельности, за исключением случаев, если трудовой договор заключается впервые. Впервые принятым на работу сотрудникам не оформляются трудовые книжки в бумажном варианте (с 2021 года). Сведения об их трудовой деятельности вносятся в базу ПФР в электронном виде (ст.66.1 ТК РФ). Лица, имеющие бумажную трудовую по состоянию на 01.01.2021 года, вправе потребовать от работодателя, чтобы ее приняли и продолжали заполнять в соответствии со ст.66 ТК РФ.</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документ, подтверждающий регистрацию в системе индивидуального (персонифицированного) учета, в том числе в форме электронного документа;</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документ воинского учета - для военнообязанных и лиц, подлежащих призыву на военную службу;</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C03ABD" w:rsidRPr="00C03ABD" w:rsidRDefault="00C03ABD" w:rsidP="00886EE3">
      <w:pPr>
        <w:numPr>
          <w:ilvl w:val="0"/>
          <w:numId w:val="1"/>
        </w:numPr>
        <w:shd w:val="clear" w:color="auto" w:fill="FFFFFF"/>
        <w:spacing w:after="0" w:line="351" w:lineRule="atLeast"/>
        <w:ind w:left="225"/>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Кодексом</w:t>
      </w:r>
      <w:proofErr w:type="gramEnd"/>
      <w:r w:rsidRPr="00C03ABD">
        <w:rPr>
          <w:rFonts w:ascii="Times New Roman" w:eastAsia="Times New Roman" w:hAnsi="Times New Roman" w:cs="Times New Roman"/>
          <w:color w:val="1E2120"/>
          <w:sz w:val="24"/>
          <w:szCs w:val="24"/>
          <w:lang w:eastAsia="ru-RU"/>
        </w:rPr>
        <w:t>, иным федеральным законом не допускаются лица, имеющие или имевшие судимость, подвергающиеся или подвергавшиеся уголовному преследованию;</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C03ABD">
        <w:rPr>
          <w:rFonts w:ascii="Times New Roman" w:eastAsia="Times New Roman" w:hAnsi="Times New Roman" w:cs="Times New Roman"/>
          <w:color w:val="1E2120"/>
          <w:sz w:val="24"/>
          <w:szCs w:val="24"/>
          <w:lang w:eastAsia="ru-RU"/>
        </w:rPr>
        <w:t>психоактивных</w:t>
      </w:r>
      <w:proofErr w:type="spellEnd"/>
      <w:r w:rsidRPr="00C03ABD">
        <w:rPr>
          <w:rFonts w:ascii="Times New Roman" w:eastAsia="Times New Roman" w:hAnsi="Times New Roman" w:cs="Times New Roman"/>
          <w:color w:val="1E2120"/>
          <w:sz w:val="24"/>
          <w:szCs w:val="24"/>
          <w:lang w:eastAsia="ru-RU"/>
        </w:rPr>
        <w:t xml:space="preserve">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w:t>
      </w:r>
      <w:proofErr w:type="gramEnd"/>
      <w:r w:rsidRPr="00C03ABD">
        <w:rPr>
          <w:rFonts w:ascii="Times New Roman" w:eastAsia="Times New Roman" w:hAnsi="Times New Roman" w:cs="Times New Roman"/>
          <w:color w:val="1E2120"/>
          <w:sz w:val="24"/>
          <w:szCs w:val="24"/>
          <w:lang w:eastAsia="ru-RU"/>
        </w:rPr>
        <w:t xml:space="preserve">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C03ABD">
        <w:rPr>
          <w:rFonts w:ascii="Times New Roman" w:eastAsia="Times New Roman" w:hAnsi="Times New Roman" w:cs="Times New Roman"/>
          <w:color w:val="1E2120"/>
          <w:sz w:val="24"/>
          <w:szCs w:val="24"/>
          <w:lang w:eastAsia="ru-RU"/>
        </w:rPr>
        <w:t>психоактивных</w:t>
      </w:r>
      <w:proofErr w:type="spellEnd"/>
      <w:r w:rsidRPr="00C03ABD">
        <w:rPr>
          <w:rFonts w:ascii="Times New Roman" w:eastAsia="Times New Roman" w:hAnsi="Times New Roman" w:cs="Times New Roman"/>
          <w:color w:val="1E2120"/>
          <w:sz w:val="24"/>
          <w:szCs w:val="24"/>
          <w:lang w:eastAsia="ru-RU"/>
        </w:rPr>
        <w:t xml:space="preserve"> веществ, до окончания срока, в течение которого лицо считается подвергнутым административному наказанию;</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заключение о предварительном медицинском осмотре (статья 49 пункт 9 Федерального закона № 273-ФЗ от 29.12.2012г "Об образовании в Российской Федерации"). </w:t>
      </w:r>
      <w:proofErr w:type="gramStart"/>
      <w:r w:rsidRPr="00C03ABD">
        <w:rPr>
          <w:rFonts w:ascii="Times New Roman" w:eastAsia="Times New Roman" w:hAnsi="Times New Roman" w:cs="Times New Roman"/>
          <w:color w:val="1E2120"/>
          <w:sz w:val="24"/>
          <w:szCs w:val="24"/>
          <w:lang w:eastAsia="ru-RU"/>
        </w:rPr>
        <w:t xml:space="preserve">При проведении предварительного осмотра работника (лица, поступающего на работу) учитываются результаты ранее проведенных (не позднее одного года) предварительного или периодического осмотра, диспансеризации, иных медицинских осмотров, подтвержденных медицинскими документами, в том числе полученных путем электронного обмена между медицинскими организациями, за </w:t>
      </w:r>
      <w:r w:rsidRPr="00C03ABD">
        <w:rPr>
          <w:rFonts w:ascii="Times New Roman" w:eastAsia="Times New Roman" w:hAnsi="Times New Roman" w:cs="Times New Roman"/>
          <w:color w:val="1E2120"/>
          <w:sz w:val="24"/>
          <w:szCs w:val="24"/>
          <w:lang w:eastAsia="ru-RU"/>
        </w:rPr>
        <w:lastRenderedPageBreak/>
        <w:t>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либо иных медицинских</w:t>
      </w:r>
      <w:proofErr w:type="gramEnd"/>
      <w:r w:rsidRPr="00C03ABD">
        <w:rPr>
          <w:rFonts w:ascii="Times New Roman" w:eastAsia="Times New Roman" w:hAnsi="Times New Roman" w:cs="Times New Roman"/>
          <w:color w:val="1E2120"/>
          <w:sz w:val="24"/>
          <w:szCs w:val="24"/>
          <w:lang w:eastAsia="ru-RU"/>
        </w:rPr>
        <w:t xml:space="preserve"> мероприятий в рамках предварительного или периодического осмотра. Медицинские организации, проводящие предварительные или периодические осмотры, вправе получать необходимую информацию о состоянии здоровья работника или лица, поступающего на работу, с использованием медицинской информационной системы из медицинской организации, к которой работник прикреплен для медицинского обслуживания. Лицо, поступающее на работу, вправе предоставить выписку из медицинской карты пациента, получающего медицинскую помощь в амбулаторных условиях (медицинскую карту), медицинской организации, к которой он прикреплен для медицинского обслуживания, с результатами диспансеризации (при наличии);</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идентификационный номер налогоплательщика (ИНН);</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полис обязательного (добровольного) медицинского страхования;</w:t>
      </w:r>
    </w:p>
    <w:p w:rsidR="00C03ABD" w:rsidRPr="00C03ABD" w:rsidRDefault="00C03ABD" w:rsidP="00C03AB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справку из учебного заведения о прохождении обучения (для лиц, обучающихся по образовательным программам высшего образования).</w:t>
      </w:r>
    </w:p>
    <w:p w:rsidR="00C03ABD" w:rsidRPr="00C03ABD" w:rsidRDefault="00C03ABD" w:rsidP="00B83118">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2.1.5. Лица, принимаемые на работу в ДОУ, требующую специальных знаний (педагогические, медицинские) в соответствии с ТКХ (требованиями) или с Единым тарифно-квалификационным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w:t>
      </w:r>
      <w:r w:rsidRPr="00C03ABD">
        <w:rPr>
          <w:rFonts w:ascii="Times New Roman" w:eastAsia="Times New Roman" w:hAnsi="Times New Roman" w:cs="Times New Roman"/>
          <w:color w:val="1E2120"/>
          <w:sz w:val="24"/>
          <w:szCs w:val="24"/>
          <w:lang w:eastAsia="ru-RU"/>
        </w:rPr>
        <w:br/>
        <w:t xml:space="preserve">2.1.5.1.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w:t>
      </w:r>
      <w:proofErr w:type="spellStart"/>
      <w:proofErr w:type="gramStart"/>
      <w:r w:rsidRPr="00C03ABD">
        <w:rPr>
          <w:rFonts w:ascii="Times New Roman" w:eastAsia="Times New Roman" w:hAnsi="Times New Roman" w:cs="Times New Roman"/>
          <w:color w:val="1E2120"/>
          <w:sz w:val="24"/>
          <w:szCs w:val="24"/>
          <w:lang w:eastAsia="ru-RU"/>
        </w:rPr>
        <w:t>профессиональ</w:t>
      </w:r>
      <w:r w:rsidR="00B83118" w:rsidRPr="00F61C2D">
        <w:rPr>
          <w:rFonts w:ascii="Times New Roman" w:eastAsia="Times New Roman" w:hAnsi="Times New Roman" w:cs="Times New Roman"/>
          <w:color w:val="1E2120"/>
          <w:sz w:val="24"/>
          <w:szCs w:val="24"/>
          <w:lang w:eastAsia="ru-RU"/>
        </w:rPr>
        <w:t>-</w:t>
      </w:r>
      <w:r w:rsidRPr="00C03ABD">
        <w:rPr>
          <w:rFonts w:ascii="Times New Roman" w:eastAsia="Times New Roman" w:hAnsi="Times New Roman" w:cs="Times New Roman"/>
          <w:color w:val="1E2120"/>
          <w:sz w:val="24"/>
          <w:szCs w:val="24"/>
          <w:lang w:eastAsia="ru-RU"/>
        </w:rPr>
        <w:t>ным</w:t>
      </w:r>
      <w:proofErr w:type="spellEnd"/>
      <w:proofErr w:type="gramEnd"/>
      <w:r w:rsidRPr="00C03ABD">
        <w:rPr>
          <w:rFonts w:ascii="Times New Roman" w:eastAsia="Times New Roman" w:hAnsi="Times New Roman" w:cs="Times New Roman"/>
          <w:color w:val="1E2120"/>
          <w:sz w:val="24"/>
          <w:szCs w:val="24"/>
          <w:lang w:eastAsia="ru-RU"/>
        </w:rPr>
        <w:t xml:space="preserve"> стандартам, если иное не установлено Федеральным законом «Об образовании в Российской Федерации» от 29.12.2012г №273-ФЗ.</w:t>
      </w:r>
      <w:r w:rsidRPr="00C03ABD">
        <w:rPr>
          <w:rFonts w:ascii="Times New Roman" w:eastAsia="Times New Roman" w:hAnsi="Times New Roman" w:cs="Times New Roman"/>
          <w:color w:val="1E2120"/>
          <w:sz w:val="24"/>
          <w:szCs w:val="24"/>
          <w:lang w:eastAsia="ru-RU"/>
        </w:rPr>
        <w:br/>
        <w:t>2.1.5.2. К занятию педагогической деятельностью по дополнительным общеобразовательным программам допускаются лица, обучающиеся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и успешно прошедшие промежуточную аттестацию не менее чем за два года обучения. Соответствие образовательной программы высшего образования направленности дополнительной общеобразовательной программы определяется работодателем.</w:t>
      </w:r>
      <w:r w:rsidRPr="00C03ABD">
        <w:rPr>
          <w:rFonts w:ascii="Times New Roman" w:eastAsia="Times New Roman" w:hAnsi="Times New Roman" w:cs="Times New Roman"/>
          <w:color w:val="1E2120"/>
          <w:sz w:val="24"/>
          <w:szCs w:val="24"/>
          <w:lang w:eastAsia="ru-RU"/>
        </w:rPr>
        <w:br/>
        <w:t xml:space="preserve">2.1.6. Прием на работу в дошкольное образовательное учреждение без предъявления перечисленных документов не допускается. </w:t>
      </w:r>
      <w:proofErr w:type="gramStart"/>
      <w:r w:rsidRPr="00C03ABD">
        <w:rPr>
          <w:rFonts w:ascii="Times New Roman" w:eastAsia="Times New Roman" w:hAnsi="Times New Roman" w:cs="Times New Roman"/>
          <w:color w:val="1E2120"/>
          <w:sz w:val="24"/>
          <w:szCs w:val="24"/>
          <w:lang w:eastAsia="ru-RU"/>
        </w:rPr>
        <w:t>Вместе с тем администрация детского сада не вправе требовать от работника предъявления документов, помимо предусмотренных законодательством, например, характеристики с прежнего места работы, справки о жилищных условиях и т.д.</w:t>
      </w:r>
      <w:r w:rsidRPr="00C03ABD">
        <w:rPr>
          <w:rFonts w:ascii="Times New Roman" w:eastAsia="Times New Roman" w:hAnsi="Times New Roman" w:cs="Times New Roman"/>
          <w:color w:val="1E2120"/>
          <w:sz w:val="24"/>
          <w:szCs w:val="24"/>
          <w:lang w:eastAsia="ru-RU"/>
        </w:rPr>
        <w:br/>
        <w:t>2.1.7.</w:t>
      </w:r>
      <w:proofErr w:type="gramEnd"/>
      <w:r w:rsidRPr="00C03ABD">
        <w:rPr>
          <w:rFonts w:ascii="Times New Roman" w:eastAsia="Times New Roman" w:hAnsi="Times New Roman" w:cs="Times New Roman"/>
          <w:color w:val="1E2120"/>
          <w:sz w:val="24"/>
          <w:szCs w:val="24"/>
          <w:lang w:eastAsia="ru-RU"/>
        </w:rPr>
        <w:t xml:space="preserve"> Прием на работу оформляется приказом заведующего ДОУ, изданным на основании заключенного трудового договора. Содержание приказа должно соответствовать условиям заключенного трудового договора. Приказ о приеме на работу объявляется работнику под роспись в трехдневный срок со дня фактического начала работы. По требованию работника заведующий дошкольным образовательным учреждением обязан выдать ему надлежаще заверенную копию указанного приказа.</w:t>
      </w:r>
      <w:r w:rsidRPr="00C03ABD">
        <w:rPr>
          <w:rFonts w:ascii="Times New Roman" w:eastAsia="Times New Roman" w:hAnsi="Times New Roman" w:cs="Times New Roman"/>
          <w:color w:val="1E2120"/>
          <w:sz w:val="24"/>
          <w:szCs w:val="24"/>
          <w:lang w:eastAsia="ru-RU"/>
        </w:rPr>
        <w:br/>
        <w:t xml:space="preserve">2.1.8. При приеме на работу (до подписания трудового договора) заведующий ДОУ обязан ознакомить работника под роспись с правилами внутреннего трудового распорядка, Уставом, должностной инструкцией, инструкциями по охране труда и пожарной безопасности, иными </w:t>
      </w:r>
      <w:r w:rsidRPr="00C03ABD">
        <w:rPr>
          <w:rFonts w:ascii="Times New Roman" w:eastAsia="Times New Roman" w:hAnsi="Times New Roman" w:cs="Times New Roman"/>
          <w:color w:val="1E2120"/>
          <w:sz w:val="24"/>
          <w:szCs w:val="24"/>
          <w:lang w:eastAsia="ru-RU"/>
        </w:rPr>
        <w:lastRenderedPageBreak/>
        <w:t>локальными нормативными актами, непосредственно связанными с трудовой деятельностью работника, коллективным договором.</w:t>
      </w:r>
      <w:r w:rsidRPr="00C03ABD">
        <w:rPr>
          <w:rFonts w:ascii="Times New Roman" w:eastAsia="Times New Roman" w:hAnsi="Times New Roman" w:cs="Times New Roman"/>
          <w:color w:val="1E2120"/>
          <w:sz w:val="24"/>
          <w:szCs w:val="24"/>
          <w:lang w:eastAsia="ru-RU"/>
        </w:rPr>
        <w:br/>
        <w:t>2.1.9.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Отсутствие в трудовом договоре условия об испытании означает, что работник принят на работу без испытания.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r w:rsidRPr="00C03ABD">
        <w:rPr>
          <w:rFonts w:ascii="Times New Roman" w:eastAsia="Times New Roman" w:hAnsi="Times New Roman" w:cs="Times New Roman"/>
          <w:color w:val="1E2120"/>
          <w:sz w:val="24"/>
          <w:szCs w:val="24"/>
          <w:lang w:eastAsia="ru-RU"/>
        </w:rPr>
        <w:br/>
      </w:r>
      <w:ins w:id="3" w:author="Unknown">
        <w:r w:rsidRPr="00C03ABD">
          <w:rPr>
            <w:rFonts w:ascii="Times New Roman" w:eastAsia="Times New Roman" w:hAnsi="Times New Roman" w:cs="Times New Roman"/>
            <w:color w:val="1E2120"/>
            <w:sz w:val="24"/>
            <w:szCs w:val="24"/>
            <w:u w:val="single"/>
            <w:bdr w:val="none" w:sz="0" w:space="0" w:color="auto" w:frame="1"/>
            <w:lang w:eastAsia="ru-RU"/>
          </w:rPr>
          <w:t xml:space="preserve">Испытание при приеме на работу не устанавливается </w:t>
        </w:r>
        <w:proofErr w:type="gramStart"/>
        <w:r w:rsidRPr="00C03ABD">
          <w:rPr>
            <w:rFonts w:ascii="Times New Roman" w:eastAsia="Times New Roman" w:hAnsi="Times New Roman" w:cs="Times New Roman"/>
            <w:color w:val="1E2120"/>
            <w:sz w:val="24"/>
            <w:szCs w:val="24"/>
            <w:u w:val="single"/>
            <w:bdr w:val="none" w:sz="0" w:space="0" w:color="auto" w:frame="1"/>
            <w:lang w:eastAsia="ru-RU"/>
          </w:rPr>
          <w:t>для</w:t>
        </w:r>
        <w:proofErr w:type="gramEnd"/>
        <w:r w:rsidRPr="00C03ABD">
          <w:rPr>
            <w:rFonts w:ascii="Times New Roman" w:eastAsia="Times New Roman" w:hAnsi="Times New Roman" w:cs="Times New Roman"/>
            <w:color w:val="1E2120"/>
            <w:sz w:val="24"/>
            <w:szCs w:val="24"/>
            <w:u w:val="single"/>
            <w:bdr w:val="none" w:sz="0" w:space="0" w:color="auto" w:frame="1"/>
            <w:lang w:eastAsia="ru-RU"/>
          </w:rPr>
          <w:t>:</w:t>
        </w:r>
      </w:ins>
    </w:p>
    <w:p w:rsidR="00C03ABD" w:rsidRPr="00C03ABD" w:rsidRDefault="00C03ABD" w:rsidP="00C03AB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беременных женщин и женщин, имеющих детей в возрасте до полутора лет;</w:t>
      </w:r>
    </w:p>
    <w:p w:rsidR="00C03ABD" w:rsidRPr="00C03ABD" w:rsidRDefault="00C03ABD" w:rsidP="00C03AB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C03ABD" w:rsidRPr="00C03ABD" w:rsidRDefault="00C03ABD" w:rsidP="00C03AB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лиц, приглашенных на работу в порядке перевода от другого работодателя по согласованию между работодателями;</w:t>
      </w:r>
    </w:p>
    <w:p w:rsidR="00C03ABD" w:rsidRPr="00C03ABD" w:rsidRDefault="00C03ABD" w:rsidP="00C03AB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лиц, которым не исполнилось 18 лет;</w:t>
      </w:r>
    </w:p>
    <w:p w:rsidR="00C03ABD" w:rsidRPr="00C03ABD" w:rsidRDefault="00C03ABD" w:rsidP="00C03AB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иных лиц в случаях, предусмотренных ТК РФ, иными федеральными законами, коллективным договором.</w:t>
      </w:r>
    </w:p>
    <w:p w:rsidR="00C03ABD" w:rsidRPr="00C03ABD" w:rsidRDefault="00C03ABD" w:rsidP="00E059AC">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2.1.10. Срок испытания не может превышать трех месяцев, а для заместителей заведующего ДОУ, главного бухгалтера, руководителей филиалов и иных обособленных структурных подразделений учреждения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w:t>
      </w:r>
      <w:r w:rsidRPr="00C03ABD">
        <w:rPr>
          <w:rFonts w:ascii="Times New Roman" w:eastAsia="Times New Roman" w:hAnsi="Times New Roman" w:cs="Times New Roman"/>
          <w:color w:val="1E2120"/>
          <w:sz w:val="24"/>
          <w:szCs w:val="24"/>
          <w:lang w:eastAsia="ru-RU"/>
        </w:rPr>
        <w:br/>
        <w:t>2.1.11. При неудовлетворительном результате испытания заведующий детским садом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r w:rsidRPr="00C03ABD">
        <w:rPr>
          <w:rFonts w:ascii="Times New Roman" w:eastAsia="Times New Roman" w:hAnsi="Times New Roman" w:cs="Times New Roman"/>
          <w:color w:val="1E2120"/>
          <w:sz w:val="24"/>
          <w:szCs w:val="24"/>
          <w:lang w:eastAsia="ru-RU"/>
        </w:rPr>
        <w:br/>
        <w:t>2.1.12.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заведующего дошкольным образовательным учреждением в письменной форме за три дня.</w:t>
      </w:r>
      <w:r w:rsidRPr="00C03ABD">
        <w:rPr>
          <w:rFonts w:ascii="Times New Roman" w:eastAsia="Times New Roman" w:hAnsi="Times New Roman" w:cs="Times New Roman"/>
          <w:color w:val="1E2120"/>
          <w:sz w:val="24"/>
          <w:szCs w:val="24"/>
          <w:lang w:eastAsia="ru-RU"/>
        </w:rPr>
        <w:br/>
        <w:t xml:space="preserve">2.1.13. Трудовой договор вступает в силу со дня его подписания работником и заведующим ДОУ. 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Если работник </w:t>
      </w:r>
      <w:r w:rsidRPr="00C03ABD">
        <w:rPr>
          <w:rFonts w:ascii="Times New Roman" w:eastAsia="Times New Roman" w:hAnsi="Times New Roman" w:cs="Times New Roman"/>
          <w:color w:val="1E2120"/>
          <w:sz w:val="24"/>
          <w:szCs w:val="24"/>
          <w:lang w:eastAsia="ru-RU"/>
        </w:rPr>
        <w:lastRenderedPageBreak/>
        <w:t>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w:t>
      </w:r>
      <w:r w:rsidRPr="00C03ABD">
        <w:rPr>
          <w:rFonts w:ascii="Times New Roman" w:eastAsia="Times New Roman" w:hAnsi="Times New Roman" w:cs="Times New Roman"/>
          <w:color w:val="1E2120"/>
          <w:sz w:val="24"/>
          <w:szCs w:val="24"/>
          <w:lang w:eastAsia="ru-RU"/>
        </w:rPr>
        <w:br/>
        <w:t>2.1.14. Трудовая книжка установленного образца является основным документом о трудовой деятельности и трудовом стаже работника (ст.66 ТК РФ). На всех работников ДОУ, проработавших более 5 дней и в случае, когда работа в данном дошкольном образовательном учреждении является основной, оформляется трудовая книжка в соответствии с требованиями Инструкции по заполнению трудовых книжек.</w:t>
      </w:r>
      <w:r w:rsidRPr="00C03ABD">
        <w:rPr>
          <w:rFonts w:ascii="Times New Roman" w:eastAsia="Times New Roman" w:hAnsi="Times New Roman" w:cs="Times New Roman"/>
          <w:color w:val="1E2120"/>
          <w:sz w:val="24"/>
          <w:szCs w:val="24"/>
          <w:lang w:eastAsia="ru-RU"/>
        </w:rPr>
        <w:br/>
        <w:t>2.1.15.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r w:rsidRPr="00C03ABD">
        <w:rPr>
          <w:rFonts w:ascii="Times New Roman" w:eastAsia="Times New Roman" w:hAnsi="Times New Roman" w:cs="Times New Roman"/>
          <w:color w:val="1E2120"/>
          <w:sz w:val="24"/>
          <w:szCs w:val="24"/>
          <w:lang w:eastAsia="ru-RU"/>
        </w:rPr>
        <w:br/>
        <w:t>2.1.16. Оформление трудовой книжки работнику осуществляется работодателем в присутствии работника не позднее недельного срока со дня приема на работу. Все записи о выполняемой работе, переводе на другую постоянную работу, квалификации, увольнении, а также о награждении вносятся в трудовую книжку на основании соответствующего приказа заведующего не позднее недельного срока, а при увольнении - в день увольнения и должны точно соответствовать тексту приказа.</w:t>
      </w:r>
      <w:r w:rsidRPr="00C03ABD">
        <w:rPr>
          <w:rFonts w:ascii="Times New Roman" w:eastAsia="Times New Roman" w:hAnsi="Times New Roman" w:cs="Times New Roman"/>
          <w:color w:val="1E2120"/>
          <w:sz w:val="24"/>
          <w:szCs w:val="24"/>
          <w:lang w:eastAsia="ru-RU"/>
        </w:rPr>
        <w:br/>
        <w:t>2.1.17. С каждой вносимой в трудовую книжку записью о выполняемой работе, переводе на другую постоянную работу и увольнении заведующий ДОУ обязан ознакомить ее владельца под роспись в его личной карточке, в которой повторяется запись, внесенная в трудовую книжку.</w:t>
      </w:r>
      <w:r w:rsidRPr="00C03ABD">
        <w:rPr>
          <w:rFonts w:ascii="Times New Roman" w:eastAsia="Times New Roman" w:hAnsi="Times New Roman" w:cs="Times New Roman"/>
          <w:color w:val="1E2120"/>
          <w:sz w:val="24"/>
          <w:szCs w:val="24"/>
          <w:lang w:eastAsia="ru-RU"/>
        </w:rPr>
        <w:br/>
        <w:t>2.1.18. Работодатель также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r w:rsidRPr="00C03ABD">
        <w:rPr>
          <w:rFonts w:ascii="Times New Roman" w:eastAsia="Times New Roman" w:hAnsi="Times New Roman" w:cs="Times New Roman"/>
          <w:color w:val="1E2120"/>
          <w:sz w:val="24"/>
          <w:szCs w:val="24"/>
          <w:lang w:eastAsia="ru-RU"/>
        </w:rPr>
        <w:br/>
        <w:t>2.1.19. 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Трудовым Кодексом Российской Федерации (далее – Кодекс), иным федеральным законом информация.</w:t>
      </w:r>
      <w:r w:rsidRPr="00C03ABD">
        <w:rPr>
          <w:rFonts w:ascii="Times New Roman" w:eastAsia="Times New Roman" w:hAnsi="Times New Roman" w:cs="Times New Roman"/>
          <w:color w:val="1E2120"/>
          <w:sz w:val="24"/>
          <w:szCs w:val="24"/>
          <w:lang w:eastAsia="ru-RU"/>
        </w:rPr>
        <w:br/>
        <w:t>2.1.20. В случаях, установленных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r w:rsidRPr="00C03ABD">
        <w:rPr>
          <w:rFonts w:ascii="Times New Roman" w:eastAsia="Times New Roman" w:hAnsi="Times New Roman" w:cs="Times New Roman"/>
          <w:color w:val="1E2120"/>
          <w:sz w:val="24"/>
          <w:szCs w:val="24"/>
          <w:lang w:eastAsia="ru-RU"/>
        </w:rPr>
        <w:br/>
        <w:t>2.1.21. </w:t>
      </w:r>
      <w:ins w:id="4" w:author="Unknown">
        <w:r w:rsidRPr="00C03ABD">
          <w:rPr>
            <w:rFonts w:ascii="Times New Roman" w:eastAsia="Times New Roman" w:hAnsi="Times New Roman" w:cs="Times New Roman"/>
            <w:color w:val="1E2120"/>
            <w:sz w:val="24"/>
            <w:szCs w:val="24"/>
            <w:u w:val="single"/>
            <w:bdr w:val="none" w:sz="0" w:space="0" w:color="auto" w:frame="1"/>
            <w:lang w:eastAsia="ru-RU"/>
          </w:rPr>
          <w:t>Лицо, имеющее стаж работы по трудовому договору, может получать сведения о трудовой деятельности:</w:t>
        </w:r>
      </w:ins>
    </w:p>
    <w:p w:rsidR="00C03ABD" w:rsidRPr="00C03ABD" w:rsidRDefault="00C03ABD" w:rsidP="00C03AB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w:t>
      </w:r>
      <w:r w:rsidRPr="00C03ABD">
        <w:rPr>
          <w:rFonts w:ascii="Times New Roman" w:eastAsia="Times New Roman" w:hAnsi="Times New Roman" w:cs="Times New Roman"/>
          <w:color w:val="1E2120"/>
          <w:sz w:val="24"/>
          <w:szCs w:val="24"/>
          <w:lang w:eastAsia="ru-RU"/>
        </w:rPr>
        <w:lastRenderedPageBreak/>
        <w:t>подписанного усиленной квалифицированной электронной подписью (при ее наличии у работодателя);</w:t>
      </w:r>
    </w:p>
    <w:p w:rsidR="00C03ABD" w:rsidRPr="00C03ABD" w:rsidRDefault="00C03ABD" w:rsidP="00C03AB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многофункциональном центре предоставления государственных и муниципальных услуг на бумажном носителе, заверенные надлежащим образом;</w:t>
      </w:r>
    </w:p>
    <w:p w:rsidR="00C03ABD" w:rsidRPr="00C03ABD" w:rsidRDefault="00C03ABD" w:rsidP="00C03AB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Пенсионном фонде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C03ABD" w:rsidRPr="00C03ABD" w:rsidRDefault="00C03ABD" w:rsidP="00C03AB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C03ABD" w:rsidRPr="00C03ABD" w:rsidRDefault="00C03ABD" w:rsidP="00C03ABD">
      <w:pPr>
        <w:shd w:val="clear" w:color="auto" w:fill="FFFFFF"/>
        <w:spacing w:after="18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2.1.22. </w:t>
      </w:r>
      <w:proofErr w:type="gramStart"/>
      <w:r w:rsidRPr="00C03ABD">
        <w:rPr>
          <w:rFonts w:ascii="Times New Roman" w:eastAsia="Times New Roman" w:hAnsi="Times New Roman" w:cs="Times New Roman"/>
          <w:color w:val="1E2120"/>
          <w:sz w:val="24"/>
          <w:szCs w:val="24"/>
          <w:lang w:eastAsia="ru-RU"/>
        </w:rPr>
        <w:t>Работодатель обязан предоставить работнику (за исключением случаев, если в соответствии с Кодексом, или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w:t>
      </w:r>
      <w:proofErr w:type="gramEnd"/>
      <w:r w:rsidRPr="00C03ABD">
        <w:rPr>
          <w:rFonts w:ascii="Times New Roman" w:eastAsia="Times New Roman" w:hAnsi="Times New Roman" w:cs="Times New Roman"/>
          <w:color w:val="1E2120"/>
          <w:sz w:val="24"/>
          <w:szCs w:val="24"/>
          <w:lang w:eastAsia="ru-RU"/>
        </w:rPr>
        <w:t xml:space="preserve"> </w:t>
      </w:r>
      <w:proofErr w:type="gramStart"/>
      <w:r w:rsidRPr="00C03ABD">
        <w:rPr>
          <w:rFonts w:ascii="Times New Roman" w:eastAsia="Times New Roman" w:hAnsi="Times New Roman" w:cs="Times New Roman"/>
          <w:color w:val="1E2120"/>
          <w:sz w:val="24"/>
          <w:szCs w:val="24"/>
          <w:lang w:eastAsia="ru-RU"/>
        </w:rPr>
        <w:t>форме или направленном в порядке, установленном работодателем, по адресу электронной почты работодателя:</w:t>
      </w:r>
      <w:proofErr w:type="gramEnd"/>
    </w:p>
    <w:p w:rsidR="00C03ABD" w:rsidRPr="00C03ABD" w:rsidRDefault="00C03ABD" w:rsidP="00C03AB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период работы не позднее трех рабочих дней со дня подачи этого заявления;</w:t>
      </w:r>
    </w:p>
    <w:p w:rsidR="00C03ABD" w:rsidRPr="00C03ABD" w:rsidRDefault="00C03ABD" w:rsidP="00C03AB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 увольнении в день прекращения трудового договора.</w:t>
      </w:r>
    </w:p>
    <w:p w:rsidR="00C03ABD" w:rsidRPr="00C03ABD" w:rsidRDefault="00C03ABD" w:rsidP="00E059AC">
      <w:pPr>
        <w:shd w:val="clear" w:color="auto" w:fill="FFFFFF"/>
        <w:spacing w:after="18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2.1.23. </w:t>
      </w:r>
      <w:proofErr w:type="gramStart"/>
      <w:r w:rsidRPr="00C03ABD">
        <w:rPr>
          <w:rFonts w:ascii="Times New Roman" w:eastAsia="Times New Roman" w:hAnsi="Times New Roman" w:cs="Times New Roman"/>
          <w:color w:val="1E2120"/>
          <w:sz w:val="24"/>
          <w:szCs w:val="24"/>
          <w:lang w:eastAsia="ru-RU"/>
        </w:rPr>
        <w:t>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Пенсионного фонда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w:t>
      </w:r>
      <w:proofErr w:type="gramEnd"/>
      <w:r w:rsidRPr="00C03ABD">
        <w:rPr>
          <w:rFonts w:ascii="Times New Roman" w:eastAsia="Times New Roman" w:hAnsi="Times New Roman" w:cs="Times New Roman"/>
          <w:color w:val="1E2120"/>
          <w:sz w:val="24"/>
          <w:szCs w:val="24"/>
          <w:lang w:eastAsia="ru-RU"/>
        </w:rPr>
        <w:t xml:space="preserve"> Пенсионного фонда Российской Федерации.</w:t>
      </w:r>
      <w:r w:rsidRPr="00C03ABD">
        <w:rPr>
          <w:rFonts w:ascii="Times New Roman" w:eastAsia="Times New Roman" w:hAnsi="Times New Roman" w:cs="Times New Roman"/>
          <w:color w:val="1E2120"/>
          <w:sz w:val="24"/>
          <w:szCs w:val="24"/>
          <w:lang w:eastAsia="ru-RU"/>
        </w:rPr>
        <w:br/>
        <w:t>2.1.24. Трудовые книжки работников хранятся в дошкольном образовательном учреждении как документы строгой отчетности. Трудовая книжка и личное дело заведующего ДОУ хранится в органах управления образованием.</w:t>
      </w:r>
      <w:r w:rsidRPr="00C03ABD">
        <w:rPr>
          <w:rFonts w:ascii="Times New Roman" w:eastAsia="Times New Roman" w:hAnsi="Times New Roman" w:cs="Times New Roman"/>
          <w:color w:val="1E2120"/>
          <w:sz w:val="24"/>
          <w:szCs w:val="24"/>
          <w:lang w:eastAsia="ru-RU"/>
        </w:rPr>
        <w:br/>
        <w:t>2.1.25. На каждого работника детского сада ведется личное дело, состоящее из заверенной копии приказа о приеме на работу, копии документа об образовании и профессиональной подготовке, медицинского заключения об отсутствии противопоказаний к работе в организации, осуществляющей образовательную деятельность, документов, предъявляемых при приеме на работу вместо трудовой книжки, аттестационного листа (для педагогических работников). Здесь же хранится один экземпляр письменного трудового договора.</w:t>
      </w:r>
      <w:r w:rsidRPr="00C03ABD">
        <w:rPr>
          <w:rFonts w:ascii="Times New Roman" w:eastAsia="Times New Roman" w:hAnsi="Times New Roman" w:cs="Times New Roman"/>
          <w:color w:val="1E2120"/>
          <w:sz w:val="24"/>
          <w:szCs w:val="24"/>
          <w:lang w:eastAsia="ru-RU"/>
        </w:rPr>
        <w:br/>
        <w:t>2.1.26. Заведующий дошкольным образовательным учреждением вправе предложить работнику заполнить листок по учету кадров, автобиографию для приобщения к личному делу, вклеить фотографию в личное дело.</w:t>
      </w:r>
      <w:r w:rsidRPr="00C03ABD">
        <w:rPr>
          <w:rFonts w:ascii="Times New Roman" w:eastAsia="Times New Roman" w:hAnsi="Times New Roman" w:cs="Times New Roman"/>
          <w:color w:val="1E2120"/>
          <w:sz w:val="24"/>
          <w:szCs w:val="24"/>
          <w:lang w:eastAsia="ru-RU"/>
        </w:rPr>
        <w:br/>
        <w:t>2.1.27. Личное дело работника хранится в дошкольном образовательном учреждении, в том числе и после увольнения, до 50 лет.</w:t>
      </w:r>
    </w:p>
    <w:p w:rsidR="00C03ABD" w:rsidRPr="00C03ABD" w:rsidRDefault="00C03ABD" w:rsidP="00F61C2D">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7"/>
          <w:szCs w:val="27"/>
          <w:lang w:eastAsia="ru-RU"/>
        </w:rPr>
        <w:t>2.2. </w:t>
      </w:r>
      <w:r w:rsidRPr="00C03ABD">
        <w:rPr>
          <w:rFonts w:ascii="inherit" w:eastAsia="Times New Roman" w:hAnsi="inherit" w:cs="Times New Roman"/>
          <w:b/>
          <w:bCs/>
          <w:color w:val="1E2120"/>
          <w:sz w:val="27"/>
          <w:lang w:eastAsia="ru-RU"/>
        </w:rPr>
        <w:t>Отказ в приеме на работу</w:t>
      </w:r>
      <w:r w:rsidRPr="00C03ABD">
        <w:rPr>
          <w:rFonts w:ascii="Times New Roman" w:eastAsia="Times New Roman" w:hAnsi="Times New Roman" w:cs="Times New Roman"/>
          <w:color w:val="1E2120"/>
          <w:sz w:val="27"/>
          <w:szCs w:val="27"/>
          <w:lang w:eastAsia="ru-RU"/>
        </w:rPr>
        <w:br/>
      </w:r>
      <w:r w:rsidRPr="00C03ABD">
        <w:rPr>
          <w:rFonts w:ascii="Times New Roman" w:eastAsia="Times New Roman" w:hAnsi="Times New Roman" w:cs="Times New Roman"/>
          <w:color w:val="1E2120"/>
          <w:sz w:val="24"/>
          <w:szCs w:val="24"/>
          <w:lang w:eastAsia="ru-RU"/>
        </w:rPr>
        <w:t>2.2.1. Не допускается необоснованный отказ в заключени</w:t>
      </w:r>
      <w:proofErr w:type="gramStart"/>
      <w:r w:rsidRPr="00C03ABD">
        <w:rPr>
          <w:rFonts w:ascii="Times New Roman" w:eastAsia="Times New Roman" w:hAnsi="Times New Roman" w:cs="Times New Roman"/>
          <w:color w:val="1E2120"/>
          <w:sz w:val="24"/>
          <w:szCs w:val="24"/>
          <w:lang w:eastAsia="ru-RU"/>
        </w:rPr>
        <w:t>и</w:t>
      </w:r>
      <w:proofErr w:type="gramEnd"/>
      <w:r w:rsidRPr="00C03ABD">
        <w:rPr>
          <w:rFonts w:ascii="Times New Roman" w:eastAsia="Times New Roman" w:hAnsi="Times New Roman" w:cs="Times New Roman"/>
          <w:color w:val="1E2120"/>
          <w:sz w:val="24"/>
          <w:szCs w:val="24"/>
          <w:lang w:eastAsia="ru-RU"/>
        </w:rPr>
        <w:t xml:space="preserve"> трудового договора. </w:t>
      </w:r>
      <w:proofErr w:type="gramStart"/>
      <w:r w:rsidRPr="00C03ABD">
        <w:rPr>
          <w:rFonts w:ascii="Times New Roman" w:eastAsia="Times New Roman" w:hAnsi="Times New Roman" w:cs="Times New Roman"/>
          <w:color w:val="1E2120"/>
          <w:sz w:val="24"/>
          <w:szCs w:val="24"/>
          <w:lang w:eastAsia="ru-RU"/>
        </w:rPr>
        <w:t xml:space="preserve">Какое бы то ни было </w:t>
      </w:r>
      <w:r w:rsidRPr="00C03ABD">
        <w:rPr>
          <w:rFonts w:ascii="Times New Roman" w:eastAsia="Times New Roman" w:hAnsi="Times New Roman" w:cs="Times New Roman"/>
          <w:color w:val="1E2120"/>
          <w:sz w:val="24"/>
          <w:szCs w:val="24"/>
          <w:lang w:eastAsia="ru-RU"/>
        </w:rPr>
        <w:lastRenderedPageBreak/>
        <w:t>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w:t>
      </w:r>
      <w:proofErr w:type="gramEnd"/>
      <w:r w:rsidRPr="00C03ABD">
        <w:rPr>
          <w:rFonts w:ascii="Times New Roman" w:eastAsia="Times New Roman" w:hAnsi="Times New Roman" w:cs="Times New Roman"/>
          <w:color w:val="1E2120"/>
          <w:sz w:val="24"/>
          <w:szCs w:val="24"/>
          <w:lang w:eastAsia="ru-RU"/>
        </w:rPr>
        <w:t xml:space="preserve">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r w:rsidRPr="00C03ABD">
        <w:rPr>
          <w:rFonts w:ascii="Times New Roman" w:eastAsia="Times New Roman" w:hAnsi="Times New Roman" w:cs="Times New Roman"/>
          <w:color w:val="1E2120"/>
          <w:sz w:val="24"/>
          <w:szCs w:val="24"/>
          <w:lang w:eastAsia="ru-RU"/>
        </w:rPr>
        <w:br/>
        <w:t>2.2.2. К педагогической деятельности допускаются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профессиональных стандартах.</w:t>
      </w:r>
      <w:r w:rsidRPr="00C03ABD">
        <w:rPr>
          <w:rFonts w:ascii="Times New Roman" w:eastAsia="Times New Roman" w:hAnsi="Times New Roman" w:cs="Times New Roman"/>
          <w:color w:val="1E2120"/>
          <w:sz w:val="24"/>
          <w:szCs w:val="24"/>
          <w:lang w:eastAsia="ru-RU"/>
        </w:rPr>
        <w:br/>
        <w:t>2.2.3. </w:t>
      </w:r>
      <w:ins w:id="5" w:author="Unknown">
        <w:r w:rsidRPr="00C03ABD">
          <w:rPr>
            <w:rFonts w:ascii="Times New Roman" w:eastAsia="Times New Roman" w:hAnsi="Times New Roman" w:cs="Times New Roman"/>
            <w:color w:val="1E2120"/>
            <w:sz w:val="24"/>
            <w:szCs w:val="24"/>
            <w:u w:val="single"/>
            <w:bdr w:val="none" w:sz="0" w:space="0" w:color="auto" w:frame="1"/>
            <w:lang w:eastAsia="ru-RU"/>
          </w:rPr>
          <w:t>К педагогической деятельности не допускаются лица:</w:t>
        </w:r>
      </w:ins>
      <w:r w:rsidRPr="00C03ABD">
        <w:rPr>
          <w:rFonts w:ascii="Times New Roman" w:eastAsia="Times New Roman" w:hAnsi="Times New Roman" w:cs="Times New Roman"/>
          <w:color w:val="1E2120"/>
          <w:sz w:val="24"/>
          <w:szCs w:val="24"/>
          <w:lang w:eastAsia="ru-RU"/>
        </w:rPr>
        <w:br/>
        <w:t>а) лишенные права заниматься педагогической деятельностью в соответствии с вступившим в законную силу приговором суда;</w:t>
      </w:r>
      <w:r w:rsidRPr="00C03ABD">
        <w:rPr>
          <w:rFonts w:ascii="Times New Roman" w:eastAsia="Times New Roman" w:hAnsi="Times New Roman" w:cs="Times New Roman"/>
          <w:color w:val="1E2120"/>
          <w:sz w:val="24"/>
          <w:szCs w:val="24"/>
          <w:lang w:eastAsia="ru-RU"/>
        </w:rPr>
        <w:br/>
      </w:r>
      <w:proofErr w:type="gramStart"/>
      <w:r w:rsidRPr="00C03ABD">
        <w:rPr>
          <w:rFonts w:ascii="Times New Roman" w:eastAsia="Times New Roman" w:hAnsi="Times New Roman" w:cs="Times New Roman"/>
          <w:color w:val="1E2120"/>
          <w:sz w:val="24"/>
          <w:szCs w:val="24"/>
          <w:lang w:eastAsia="ru-RU"/>
        </w:rPr>
        <w:t>б)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w:t>
      </w:r>
      <w:proofErr w:type="gramEnd"/>
      <w:r w:rsidRPr="00C03ABD">
        <w:rPr>
          <w:rFonts w:ascii="Times New Roman" w:eastAsia="Times New Roman" w:hAnsi="Times New Roman" w:cs="Times New Roman"/>
          <w:color w:val="1E2120"/>
          <w:sz w:val="24"/>
          <w:szCs w:val="24"/>
          <w:lang w:eastAsia="ru-RU"/>
        </w:rPr>
        <w:t xml:space="preserve"> </w:t>
      </w:r>
      <w:proofErr w:type="gramStart"/>
      <w:r w:rsidRPr="00C03ABD">
        <w:rPr>
          <w:rFonts w:ascii="Times New Roman" w:eastAsia="Times New Roman" w:hAnsi="Times New Roman" w:cs="Times New Roman"/>
          <w:color w:val="1E2120"/>
          <w:sz w:val="24"/>
          <w:szCs w:val="24"/>
          <w:lang w:eastAsia="ru-RU"/>
        </w:rPr>
        <w:t>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пунктом 2.2.4. настоящих Правил;</w:t>
      </w:r>
      <w:r w:rsidRPr="00C03ABD">
        <w:rPr>
          <w:rFonts w:ascii="Times New Roman" w:eastAsia="Times New Roman" w:hAnsi="Times New Roman" w:cs="Times New Roman"/>
          <w:color w:val="1E2120"/>
          <w:sz w:val="24"/>
          <w:szCs w:val="24"/>
          <w:lang w:eastAsia="ru-RU"/>
        </w:rPr>
        <w:br/>
        <w:t>в) имеющие неснятую или непогашенную судимость за иные умышленные тяжкие и особо тяжкие преступления, не указанные в пункте б);</w:t>
      </w:r>
      <w:r w:rsidRPr="00C03ABD">
        <w:rPr>
          <w:rFonts w:ascii="Times New Roman" w:eastAsia="Times New Roman" w:hAnsi="Times New Roman" w:cs="Times New Roman"/>
          <w:color w:val="1E2120"/>
          <w:sz w:val="24"/>
          <w:szCs w:val="24"/>
          <w:lang w:eastAsia="ru-RU"/>
        </w:rPr>
        <w:br/>
        <w:t>г) признанные недееспособными в установленном федеральным законом порядке;</w:t>
      </w:r>
      <w:proofErr w:type="gramEnd"/>
      <w:r w:rsidRPr="00C03ABD">
        <w:rPr>
          <w:rFonts w:ascii="Times New Roman" w:eastAsia="Times New Roman" w:hAnsi="Times New Roman" w:cs="Times New Roman"/>
          <w:color w:val="1E2120"/>
          <w:sz w:val="24"/>
          <w:szCs w:val="24"/>
          <w:lang w:eastAsia="ru-RU"/>
        </w:rPr>
        <w:br/>
        <w:t>д)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r w:rsidRPr="00C03ABD">
        <w:rPr>
          <w:rFonts w:ascii="Times New Roman" w:eastAsia="Times New Roman" w:hAnsi="Times New Roman" w:cs="Times New Roman"/>
          <w:color w:val="1E2120"/>
          <w:sz w:val="24"/>
          <w:szCs w:val="24"/>
          <w:lang w:eastAsia="ru-RU"/>
        </w:rPr>
        <w:br/>
        <w:t xml:space="preserve">2.2.4. </w:t>
      </w:r>
      <w:proofErr w:type="gramStart"/>
      <w:r w:rsidRPr="00C03ABD">
        <w:rPr>
          <w:rFonts w:ascii="Times New Roman" w:eastAsia="Times New Roman" w:hAnsi="Times New Roman" w:cs="Times New Roman"/>
          <w:color w:val="1E2120"/>
          <w:sz w:val="24"/>
          <w:szCs w:val="24"/>
          <w:lang w:eastAsia="ru-RU"/>
        </w:rPr>
        <w:t>Лица из числа указанных в пункте б),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w:t>
      </w:r>
      <w:proofErr w:type="gramEnd"/>
      <w:r w:rsidRPr="00C03ABD">
        <w:rPr>
          <w:rFonts w:ascii="Times New Roman" w:eastAsia="Times New Roman" w:hAnsi="Times New Roman" w:cs="Times New Roman"/>
          <w:color w:val="1E2120"/>
          <w:sz w:val="24"/>
          <w:szCs w:val="24"/>
          <w:lang w:eastAsia="ru-RU"/>
        </w:rPr>
        <w:t xml:space="preserve">, </w:t>
      </w:r>
      <w:proofErr w:type="gramStart"/>
      <w:r w:rsidRPr="00C03ABD">
        <w:rPr>
          <w:rFonts w:ascii="Times New Roman" w:eastAsia="Times New Roman" w:hAnsi="Times New Roman" w:cs="Times New Roman"/>
          <w:color w:val="1E2120"/>
          <w:sz w:val="24"/>
          <w:szCs w:val="24"/>
          <w:lang w:eastAsia="ru-RU"/>
        </w:rPr>
        <w:t xml:space="preserve">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w:t>
      </w:r>
      <w:proofErr w:type="spellStart"/>
      <w:r w:rsidRPr="00C03ABD">
        <w:rPr>
          <w:rFonts w:ascii="Times New Roman" w:eastAsia="Times New Roman" w:hAnsi="Times New Roman" w:cs="Times New Roman"/>
          <w:color w:val="1E2120"/>
          <w:sz w:val="24"/>
          <w:szCs w:val="24"/>
          <w:lang w:eastAsia="ru-RU"/>
        </w:rPr>
        <w:t>нереабилитирующим</w:t>
      </w:r>
      <w:proofErr w:type="spellEnd"/>
      <w:r w:rsidRPr="00C03ABD">
        <w:rPr>
          <w:rFonts w:ascii="Times New Roman" w:eastAsia="Times New Roman" w:hAnsi="Times New Roman" w:cs="Times New Roman"/>
          <w:color w:val="1E2120"/>
          <w:sz w:val="24"/>
          <w:szCs w:val="24"/>
          <w:lang w:eastAsia="ru-RU"/>
        </w:rPr>
        <w:t xml:space="preserve">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r w:rsidRPr="00C03ABD">
        <w:rPr>
          <w:rFonts w:ascii="Times New Roman" w:eastAsia="Times New Roman" w:hAnsi="Times New Roman" w:cs="Times New Roman"/>
          <w:color w:val="1E2120"/>
          <w:sz w:val="24"/>
          <w:szCs w:val="24"/>
          <w:lang w:eastAsia="ru-RU"/>
        </w:rPr>
        <w:br/>
        <w:t>2.2.5.</w:t>
      </w:r>
      <w:proofErr w:type="gramEnd"/>
      <w:r w:rsidRPr="00C03ABD">
        <w:rPr>
          <w:rFonts w:ascii="Times New Roman" w:eastAsia="Times New Roman" w:hAnsi="Times New Roman" w:cs="Times New Roman"/>
          <w:color w:val="1E2120"/>
          <w:sz w:val="24"/>
          <w:szCs w:val="24"/>
          <w:lang w:eastAsia="ru-RU"/>
        </w:rPr>
        <w:t xml:space="preserve"> Запрещается отказывать в заключени</w:t>
      </w:r>
      <w:proofErr w:type="gramStart"/>
      <w:r w:rsidRPr="00C03ABD">
        <w:rPr>
          <w:rFonts w:ascii="Times New Roman" w:eastAsia="Times New Roman" w:hAnsi="Times New Roman" w:cs="Times New Roman"/>
          <w:color w:val="1E2120"/>
          <w:sz w:val="24"/>
          <w:szCs w:val="24"/>
          <w:lang w:eastAsia="ru-RU"/>
        </w:rPr>
        <w:t>и</w:t>
      </w:r>
      <w:proofErr w:type="gramEnd"/>
      <w:r w:rsidRPr="00C03ABD">
        <w:rPr>
          <w:rFonts w:ascii="Times New Roman" w:eastAsia="Times New Roman" w:hAnsi="Times New Roman" w:cs="Times New Roman"/>
          <w:color w:val="1E2120"/>
          <w:sz w:val="24"/>
          <w:szCs w:val="24"/>
          <w:lang w:eastAsia="ru-RU"/>
        </w:rPr>
        <w:t xml:space="preserve"> трудового договора женщинам по мотивам, связанным с </w:t>
      </w:r>
      <w:r w:rsidRPr="00C03ABD">
        <w:rPr>
          <w:rFonts w:ascii="Times New Roman" w:eastAsia="Times New Roman" w:hAnsi="Times New Roman" w:cs="Times New Roman"/>
          <w:color w:val="1E2120"/>
          <w:sz w:val="24"/>
          <w:szCs w:val="24"/>
          <w:lang w:eastAsia="ru-RU"/>
        </w:rPr>
        <w:lastRenderedPageBreak/>
        <w:t>беременностью или наличием детей.</w:t>
      </w:r>
      <w:r w:rsidRPr="00C03ABD">
        <w:rPr>
          <w:rFonts w:ascii="Times New Roman" w:eastAsia="Times New Roman" w:hAnsi="Times New Roman" w:cs="Times New Roman"/>
          <w:color w:val="1E2120"/>
          <w:sz w:val="24"/>
          <w:szCs w:val="24"/>
          <w:lang w:eastAsia="ru-RU"/>
        </w:rPr>
        <w:br/>
        <w:t>2.2.6. Запрещается отказывать в заключени</w:t>
      </w:r>
      <w:proofErr w:type="gramStart"/>
      <w:r w:rsidRPr="00C03ABD">
        <w:rPr>
          <w:rFonts w:ascii="Times New Roman" w:eastAsia="Times New Roman" w:hAnsi="Times New Roman" w:cs="Times New Roman"/>
          <w:color w:val="1E2120"/>
          <w:sz w:val="24"/>
          <w:szCs w:val="24"/>
          <w:lang w:eastAsia="ru-RU"/>
        </w:rPr>
        <w:t>и</w:t>
      </w:r>
      <w:proofErr w:type="gramEnd"/>
      <w:r w:rsidRPr="00C03ABD">
        <w:rPr>
          <w:rFonts w:ascii="Times New Roman" w:eastAsia="Times New Roman" w:hAnsi="Times New Roman" w:cs="Times New Roman"/>
          <w:color w:val="1E2120"/>
          <w:sz w:val="24"/>
          <w:szCs w:val="24"/>
          <w:lang w:eastAsia="ru-RU"/>
        </w:rPr>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r w:rsidRPr="00C03ABD">
        <w:rPr>
          <w:rFonts w:ascii="Times New Roman" w:eastAsia="Times New Roman" w:hAnsi="Times New Roman" w:cs="Times New Roman"/>
          <w:color w:val="1E2120"/>
          <w:sz w:val="24"/>
          <w:szCs w:val="24"/>
          <w:lang w:eastAsia="ru-RU"/>
        </w:rPr>
        <w:br/>
        <w:t>2.2.7. По письменному требованию лица, которому отказано в заключени</w:t>
      </w:r>
      <w:proofErr w:type="gramStart"/>
      <w:r w:rsidRPr="00C03ABD">
        <w:rPr>
          <w:rFonts w:ascii="Times New Roman" w:eastAsia="Times New Roman" w:hAnsi="Times New Roman" w:cs="Times New Roman"/>
          <w:color w:val="1E2120"/>
          <w:sz w:val="24"/>
          <w:szCs w:val="24"/>
          <w:lang w:eastAsia="ru-RU"/>
        </w:rPr>
        <w:t>и</w:t>
      </w:r>
      <w:proofErr w:type="gramEnd"/>
      <w:r w:rsidRPr="00C03ABD">
        <w:rPr>
          <w:rFonts w:ascii="Times New Roman" w:eastAsia="Times New Roman" w:hAnsi="Times New Roman" w:cs="Times New Roman"/>
          <w:color w:val="1E2120"/>
          <w:sz w:val="24"/>
          <w:szCs w:val="24"/>
          <w:lang w:eastAsia="ru-RU"/>
        </w:rPr>
        <w:t xml:space="preserve"> трудового договора, заведующий ДОУ обязан сообщить причину отказа в письменной форме в срок не позднее чем в течение семи рабочих дней со дня предъявления такого требования. Отказ в заключени</w:t>
      </w:r>
      <w:proofErr w:type="gramStart"/>
      <w:r w:rsidRPr="00C03ABD">
        <w:rPr>
          <w:rFonts w:ascii="Times New Roman" w:eastAsia="Times New Roman" w:hAnsi="Times New Roman" w:cs="Times New Roman"/>
          <w:color w:val="1E2120"/>
          <w:sz w:val="24"/>
          <w:szCs w:val="24"/>
          <w:lang w:eastAsia="ru-RU"/>
        </w:rPr>
        <w:t>и</w:t>
      </w:r>
      <w:proofErr w:type="gramEnd"/>
      <w:r w:rsidRPr="00C03ABD">
        <w:rPr>
          <w:rFonts w:ascii="Times New Roman" w:eastAsia="Times New Roman" w:hAnsi="Times New Roman" w:cs="Times New Roman"/>
          <w:color w:val="1E2120"/>
          <w:sz w:val="24"/>
          <w:szCs w:val="24"/>
          <w:lang w:eastAsia="ru-RU"/>
        </w:rPr>
        <w:t xml:space="preserve"> трудового договора может быть обжалован в судебном порядке.</w:t>
      </w:r>
    </w:p>
    <w:p w:rsidR="00C03ABD" w:rsidRPr="00C03ABD" w:rsidRDefault="00C03ABD" w:rsidP="00B83118">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7"/>
          <w:szCs w:val="27"/>
          <w:lang w:eastAsia="ru-RU"/>
        </w:rPr>
        <w:t>2.3. </w:t>
      </w:r>
      <w:r w:rsidRPr="00C03ABD">
        <w:rPr>
          <w:rFonts w:ascii="inherit" w:eastAsia="Times New Roman" w:hAnsi="inherit" w:cs="Times New Roman"/>
          <w:b/>
          <w:bCs/>
          <w:color w:val="1E2120"/>
          <w:sz w:val="27"/>
          <w:lang w:eastAsia="ru-RU"/>
        </w:rPr>
        <w:t>Перевод работника на другую работу</w:t>
      </w:r>
      <w:r w:rsidRPr="00C03ABD">
        <w:rPr>
          <w:rFonts w:ascii="Times New Roman" w:eastAsia="Times New Roman" w:hAnsi="Times New Roman" w:cs="Times New Roman"/>
          <w:color w:val="1E2120"/>
          <w:sz w:val="24"/>
          <w:szCs w:val="24"/>
          <w:lang w:eastAsia="ru-RU"/>
        </w:rPr>
        <w:br/>
        <w:t>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Трудовым Кодексом РФ. Соглашение об изменении определенных сторонами условий трудового договора заключается в письменной форме.</w:t>
      </w:r>
      <w:r w:rsidRPr="00C03ABD">
        <w:rPr>
          <w:rFonts w:ascii="Times New Roman" w:eastAsia="Times New Roman" w:hAnsi="Times New Roman" w:cs="Times New Roman"/>
          <w:color w:val="1E2120"/>
          <w:sz w:val="24"/>
          <w:szCs w:val="24"/>
          <w:lang w:eastAsia="ru-RU"/>
        </w:rPr>
        <w:br/>
        <w:t>2.3.2. Перевод на другую работу - постоянное или временное изменение трудовой функции работника при продолжении работы у того же работодателя.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ТК РФ.</w:t>
      </w:r>
      <w:r w:rsidRPr="00C03ABD">
        <w:rPr>
          <w:rFonts w:ascii="Times New Roman" w:eastAsia="Times New Roman" w:hAnsi="Times New Roman" w:cs="Times New Roman"/>
          <w:color w:val="1E2120"/>
          <w:sz w:val="24"/>
          <w:szCs w:val="24"/>
          <w:lang w:eastAsia="ru-RU"/>
        </w:rPr>
        <w:br/>
        <w:t>2.3.3. 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1 статьи 77 ТК РФ).</w:t>
      </w:r>
      <w:r w:rsidRPr="00C03ABD">
        <w:rPr>
          <w:rFonts w:ascii="Times New Roman" w:eastAsia="Times New Roman" w:hAnsi="Times New Roman" w:cs="Times New Roman"/>
          <w:color w:val="1E2120"/>
          <w:sz w:val="24"/>
          <w:szCs w:val="24"/>
          <w:lang w:eastAsia="ru-RU"/>
        </w:rPr>
        <w:br/>
        <w:t>2.3.4. Запрещается переводить и перемещать работника на работу, противопоказанную ему по состоянию здоровья.</w:t>
      </w:r>
      <w:r w:rsidRPr="00C03ABD">
        <w:rPr>
          <w:rFonts w:ascii="Times New Roman" w:eastAsia="Times New Roman" w:hAnsi="Times New Roman" w:cs="Times New Roman"/>
          <w:color w:val="1E2120"/>
          <w:sz w:val="24"/>
          <w:szCs w:val="24"/>
          <w:lang w:eastAsia="ru-RU"/>
        </w:rPr>
        <w:br/>
        <w:t xml:space="preserve">2.3.5. </w:t>
      </w:r>
      <w:proofErr w:type="gramStart"/>
      <w:r w:rsidRPr="00C03ABD">
        <w:rPr>
          <w:rFonts w:ascii="Times New Roman" w:eastAsia="Times New Roman" w:hAnsi="Times New Roman" w:cs="Times New Roman"/>
          <w:color w:val="1E2120"/>
          <w:sz w:val="24"/>
          <w:szCs w:val="24"/>
          <w:lang w:eastAsia="ru-RU"/>
        </w:rPr>
        <w:t>По соглашению сторон, заключаемому в письменной форме, работник может быть временно переведен на другую работу в том же ДОУ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w:t>
      </w:r>
      <w:proofErr w:type="gramEnd"/>
      <w:r w:rsidRPr="00C03ABD">
        <w:rPr>
          <w:rFonts w:ascii="Times New Roman" w:eastAsia="Times New Roman" w:hAnsi="Times New Roman" w:cs="Times New Roman"/>
          <w:color w:val="1E2120"/>
          <w:sz w:val="24"/>
          <w:szCs w:val="24"/>
          <w:lang w:eastAsia="ru-RU"/>
        </w:rPr>
        <w:t xml:space="preserve">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r w:rsidRPr="00C03ABD">
        <w:rPr>
          <w:rFonts w:ascii="Times New Roman" w:eastAsia="Times New Roman" w:hAnsi="Times New Roman" w:cs="Times New Roman"/>
          <w:color w:val="1E2120"/>
          <w:sz w:val="24"/>
          <w:szCs w:val="24"/>
          <w:lang w:eastAsia="ru-RU"/>
        </w:rPr>
        <w:br/>
        <w:t>2.3.6. 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r w:rsidRPr="00C03ABD">
        <w:rPr>
          <w:rFonts w:ascii="Times New Roman" w:eastAsia="Times New Roman" w:hAnsi="Times New Roman" w:cs="Times New Roman"/>
          <w:color w:val="1E2120"/>
          <w:sz w:val="24"/>
          <w:szCs w:val="24"/>
          <w:lang w:eastAsia="ru-RU"/>
        </w:rPr>
        <w:br/>
        <w:t xml:space="preserve">2.3.7. </w:t>
      </w:r>
      <w:proofErr w:type="gramStart"/>
      <w:r w:rsidRPr="00C03ABD">
        <w:rPr>
          <w:rFonts w:ascii="Times New Roman" w:eastAsia="Times New Roman" w:hAnsi="Times New Roman" w:cs="Times New Roman"/>
          <w:color w:val="1E2120"/>
          <w:sz w:val="24"/>
          <w:szCs w:val="24"/>
          <w:lang w:eastAsia="ru-RU"/>
        </w:rP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заведующего ДОУ на дистанционную работу на период наличия указанных обстоятельств (случаев).</w:t>
      </w:r>
      <w:proofErr w:type="gramEnd"/>
      <w:r w:rsidRPr="00C03ABD">
        <w:rPr>
          <w:rFonts w:ascii="Times New Roman" w:eastAsia="Times New Roman" w:hAnsi="Times New Roman" w:cs="Times New Roman"/>
          <w:color w:val="1E2120"/>
          <w:sz w:val="24"/>
          <w:szCs w:val="24"/>
          <w:lang w:eastAsia="ru-RU"/>
        </w:rPr>
        <w:t xml:space="preserve"> Временный перевод работника на дистанционную работу по инициативе заведующего дошкольным образовательным учреждением также может быть осуществлен в случае принятия соответствующего решения органом государственной власти и (или) органом местного самоуправления.</w:t>
      </w:r>
      <w:r w:rsidRPr="00C03ABD">
        <w:rPr>
          <w:rFonts w:ascii="Times New Roman" w:eastAsia="Times New Roman" w:hAnsi="Times New Roman" w:cs="Times New Roman"/>
          <w:color w:val="1E2120"/>
          <w:sz w:val="24"/>
          <w:szCs w:val="24"/>
          <w:lang w:eastAsia="ru-RU"/>
        </w:rPr>
        <w:br/>
      </w:r>
      <w:r w:rsidRPr="00C03ABD">
        <w:rPr>
          <w:rFonts w:ascii="Times New Roman" w:eastAsia="Times New Roman" w:hAnsi="Times New Roman" w:cs="Times New Roman"/>
          <w:color w:val="1E2120"/>
          <w:sz w:val="24"/>
          <w:szCs w:val="24"/>
          <w:lang w:eastAsia="ru-RU"/>
        </w:rPr>
        <w:lastRenderedPageBreak/>
        <w:t xml:space="preserve">2.3.8. Согласие работника на такой перевод не требуется. </w:t>
      </w:r>
      <w:proofErr w:type="gramStart"/>
      <w:r w:rsidRPr="00C03ABD">
        <w:rPr>
          <w:rFonts w:ascii="Times New Roman" w:eastAsia="Times New Roman" w:hAnsi="Times New Roman" w:cs="Times New Roman"/>
          <w:color w:val="1E2120"/>
          <w:sz w:val="24"/>
          <w:szCs w:val="24"/>
          <w:lang w:eastAsia="ru-RU"/>
        </w:rPr>
        <w:t>При этом заведующий ДОУ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w:t>
      </w:r>
      <w:proofErr w:type="gramEnd"/>
      <w:r w:rsidRPr="00C03ABD">
        <w:rPr>
          <w:rFonts w:ascii="Times New Roman" w:eastAsia="Times New Roman" w:hAnsi="Times New Roman" w:cs="Times New Roman"/>
          <w:color w:val="1E2120"/>
          <w:sz w:val="24"/>
          <w:szCs w:val="24"/>
          <w:lang w:eastAsia="ru-RU"/>
        </w:rPr>
        <w:t xml:space="preserve"> возмещает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r w:rsidRPr="00C03ABD">
        <w:rPr>
          <w:rFonts w:ascii="Times New Roman" w:eastAsia="Times New Roman" w:hAnsi="Times New Roman" w:cs="Times New Roman"/>
          <w:color w:val="1E2120"/>
          <w:sz w:val="24"/>
          <w:szCs w:val="24"/>
          <w:lang w:eastAsia="ru-RU"/>
        </w:rPr>
        <w:br/>
        <w:t>2.3.9. 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p>
    <w:p w:rsidR="00C03ABD" w:rsidRPr="00C03ABD" w:rsidRDefault="00C03ABD" w:rsidP="00C03AB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указание на обстоятельство (случай) из числа указанных в части первой настоящей статьи, послужившее основанием для принятия работодателем решения о временном переводе работников на дистанционную работу;</w:t>
      </w:r>
      <w:proofErr w:type="gramEnd"/>
    </w:p>
    <w:p w:rsidR="00C03ABD" w:rsidRPr="00C03ABD" w:rsidRDefault="00C03ABD" w:rsidP="00C03AB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список работников, временно переводимых на дистанционную работу;</w:t>
      </w:r>
    </w:p>
    <w:p w:rsidR="00C03ABD" w:rsidRPr="00C03ABD" w:rsidRDefault="00C03ABD" w:rsidP="00C03AB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C03ABD" w:rsidRPr="00C03ABD" w:rsidRDefault="00C03ABD" w:rsidP="00C03AB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средствами, порядок выплаты дистанционным работникам компенсации за использование принадлежащего им или арендованного</w:t>
      </w:r>
      <w:proofErr w:type="gramEnd"/>
      <w:r w:rsidRPr="00C03ABD">
        <w:rPr>
          <w:rFonts w:ascii="Times New Roman" w:eastAsia="Times New Roman" w:hAnsi="Times New Roman" w:cs="Times New Roman"/>
          <w:color w:val="1E2120"/>
          <w:sz w:val="24"/>
          <w:szCs w:val="24"/>
          <w:lang w:eastAsia="ru-RU"/>
        </w:rPr>
        <w:t xml:space="preserve">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C03ABD" w:rsidRPr="00C03ABD" w:rsidRDefault="00C03ABD" w:rsidP="00C03AB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w:t>
      </w:r>
      <w:proofErr w:type="gramEnd"/>
      <w:r w:rsidRPr="00C03ABD">
        <w:rPr>
          <w:rFonts w:ascii="Times New Roman" w:eastAsia="Times New Roman" w:hAnsi="Times New Roman" w:cs="Times New Roman"/>
          <w:color w:val="1E2120"/>
          <w:sz w:val="24"/>
          <w:szCs w:val="24"/>
          <w:lang w:eastAsia="ru-RU"/>
        </w:rPr>
        <w:t xml:space="preserve">, </w:t>
      </w:r>
      <w:proofErr w:type="gramStart"/>
      <w:r w:rsidRPr="00C03ABD">
        <w:rPr>
          <w:rFonts w:ascii="Times New Roman" w:eastAsia="Times New Roman" w:hAnsi="Times New Roman" w:cs="Times New Roman"/>
          <w:color w:val="1E2120"/>
          <w:sz w:val="24"/>
          <w:szCs w:val="24"/>
          <w:lang w:eastAsia="ru-RU"/>
        </w:rPr>
        <w:t>данные и другую информацию), порядок и сроки представления работниками работодателю отчетов о выполненной работе);</w:t>
      </w:r>
      <w:proofErr w:type="gramEnd"/>
    </w:p>
    <w:p w:rsidR="00C03ABD" w:rsidRPr="00C03ABD" w:rsidRDefault="00C03ABD" w:rsidP="00C03AB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иные положения, связанные с организацией труда работников, временно переводимых на дистанционную работу.</w:t>
      </w:r>
    </w:p>
    <w:p w:rsidR="00C03ABD" w:rsidRPr="00C03ABD" w:rsidRDefault="00C03ABD" w:rsidP="00E059AC">
      <w:pPr>
        <w:shd w:val="clear" w:color="auto" w:fill="FFFFFF"/>
        <w:spacing w:after="18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2.3.10. Работник, временно переводимый на дистанционную работу, должен быть ознакомлен с локальным нормативным актом способом, позволяющим достоверно подтвердить получение работником такого локального нормативного акта.</w:t>
      </w:r>
      <w:r w:rsidRPr="00C03ABD">
        <w:rPr>
          <w:rFonts w:ascii="Times New Roman" w:eastAsia="Times New Roman" w:hAnsi="Times New Roman" w:cs="Times New Roman"/>
          <w:color w:val="1E2120"/>
          <w:sz w:val="24"/>
          <w:szCs w:val="24"/>
          <w:lang w:eastAsia="ru-RU"/>
        </w:rPr>
        <w:br/>
        <w:t xml:space="preserve">2.3.11. </w:t>
      </w:r>
      <w:proofErr w:type="gramStart"/>
      <w:r w:rsidRPr="00C03ABD">
        <w:rPr>
          <w:rFonts w:ascii="Times New Roman" w:eastAsia="Times New Roman" w:hAnsi="Times New Roman" w:cs="Times New Roman"/>
          <w:color w:val="1E2120"/>
          <w:sz w:val="24"/>
          <w:szCs w:val="24"/>
          <w:lang w:eastAsia="ru-RU"/>
        </w:rPr>
        <w:t>При временном переводе на дистанционную работу по инициативе работодателя внесение изменений в трудовой договор с работником</w:t>
      </w:r>
      <w:proofErr w:type="gramEnd"/>
      <w:r w:rsidRPr="00C03ABD">
        <w:rPr>
          <w:rFonts w:ascii="Times New Roman" w:eastAsia="Times New Roman" w:hAnsi="Times New Roman" w:cs="Times New Roman"/>
          <w:color w:val="1E2120"/>
          <w:sz w:val="24"/>
          <w:szCs w:val="24"/>
          <w:lang w:eastAsia="ru-RU"/>
        </w:rPr>
        <w:t xml:space="preserve"> не требуется.</w:t>
      </w:r>
      <w:r w:rsidRPr="00C03ABD">
        <w:rPr>
          <w:rFonts w:ascii="Times New Roman" w:eastAsia="Times New Roman" w:hAnsi="Times New Roman" w:cs="Times New Roman"/>
          <w:color w:val="1E2120"/>
          <w:sz w:val="24"/>
          <w:szCs w:val="24"/>
          <w:lang w:eastAsia="ru-RU"/>
        </w:rPr>
        <w:br/>
        <w:t>2.3.12.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r w:rsidRPr="00C03ABD">
        <w:rPr>
          <w:rFonts w:ascii="Times New Roman" w:eastAsia="Times New Roman" w:hAnsi="Times New Roman" w:cs="Times New Roman"/>
          <w:color w:val="1E2120"/>
          <w:sz w:val="24"/>
          <w:szCs w:val="24"/>
          <w:lang w:eastAsia="ru-RU"/>
        </w:rPr>
        <w:br/>
        <w:t xml:space="preserve">2.3.13. </w:t>
      </w:r>
      <w:proofErr w:type="gramStart"/>
      <w:r w:rsidRPr="00C03ABD">
        <w:rPr>
          <w:rFonts w:ascii="Times New Roman" w:eastAsia="Times New Roman" w:hAnsi="Times New Roman" w:cs="Times New Roman"/>
          <w:color w:val="1E2120"/>
          <w:sz w:val="24"/>
          <w:szCs w:val="24"/>
          <w:lang w:eastAsia="ru-RU"/>
        </w:rPr>
        <w:t>На период временного перевода на дистанционную работу по инициативе работодателя на работника распространяются гарантии, предусмотренные Федеральным законом от 08.12.2020 г. № 407-ФЗ для дистанционного работника, включая гарантии, связанные с охраной труда, обеспечением работника за счет средств работодателя 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w:t>
      </w:r>
      <w:proofErr w:type="gramEnd"/>
      <w:r w:rsidRPr="00C03ABD">
        <w:rPr>
          <w:rFonts w:ascii="Times New Roman" w:eastAsia="Times New Roman" w:hAnsi="Times New Roman" w:cs="Times New Roman"/>
          <w:color w:val="1E2120"/>
          <w:sz w:val="24"/>
          <w:szCs w:val="24"/>
          <w:lang w:eastAsia="ru-RU"/>
        </w:rPr>
        <w:t xml:space="preserve"> ему или арендованных им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r w:rsidRPr="00C03ABD">
        <w:rPr>
          <w:rFonts w:ascii="Times New Roman" w:eastAsia="Times New Roman" w:hAnsi="Times New Roman" w:cs="Times New Roman"/>
          <w:color w:val="1E2120"/>
          <w:sz w:val="24"/>
          <w:szCs w:val="24"/>
          <w:lang w:eastAsia="ru-RU"/>
        </w:rPr>
        <w:br/>
        <w:t xml:space="preserve">2.3.14. </w:t>
      </w:r>
      <w:proofErr w:type="gramStart"/>
      <w:r w:rsidRPr="00C03ABD">
        <w:rPr>
          <w:rFonts w:ascii="Times New Roman" w:eastAsia="Times New Roman" w:hAnsi="Times New Roman" w:cs="Times New Roman"/>
          <w:color w:val="1E2120"/>
          <w:sz w:val="24"/>
          <w:szCs w:val="24"/>
          <w:lang w:eastAsia="ru-RU"/>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w:t>
      </w:r>
      <w:proofErr w:type="gramEnd"/>
      <w:r w:rsidRPr="00C03ABD">
        <w:rPr>
          <w:rFonts w:ascii="Times New Roman" w:eastAsia="Times New Roman" w:hAnsi="Times New Roman" w:cs="Times New Roman"/>
          <w:color w:val="1E2120"/>
          <w:sz w:val="24"/>
          <w:szCs w:val="24"/>
          <w:lang w:eastAsia="ru-RU"/>
        </w:rPr>
        <w:t xml:space="preserve"> </w:t>
      </w:r>
      <w:proofErr w:type="gramStart"/>
      <w:r w:rsidRPr="00C03ABD">
        <w:rPr>
          <w:rFonts w:ascii="Times New Roman" w:eastAsia="Times New Roman" w:hAnsi="Times New Roman" w:cs="Times New Roman"/>
          <w:color w:val="1E2120"/>
          <w:sz w:val="24"/>
          <w:szCs w:val="24"/>
          <w:lang w:eastAsia="ru-RU"/>
        </w:rPr>
        <w:t>зависящим</w:t>
      </w:r>
      <w:proofErr w:type="gramEnd"/>
      <w:r w:rsidRPr="00C03ABD">
        <w:rPr>
          <w:rFonts w:ascii="Times New Roman" w:eastAsia="Times New Roman" w:hAnsi="Times New Roman" w:cs="Times New Roman"/>
          <w:color w:val="1E2120"/>
          <w:sz w:val="24"/>
          <w:szCs w:val="24"/>
          <w:lang w:eastAsia="ru-RU"/>
        </w:rPr>
        <w:t xml:space="preserve"> от работодателя и работника, с оплатой этого времени простоя согласно части второй статьи 157 Трудового Кодекса, если больший размер оплаты не предусмотрен коллективными договорами, соглашениями, локальными нормативными актами.</w:t>
      </w:r>
    </w:p>
    <w:p w:rsidR="00C03ABD" w:rsidRPr="00C03ABD" w:rsidRDefault="00C03ABD" w:rsidP="00B83118">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7"/>
          <w:szCs w:val="27"/>
          <w:lang w:eastAsia="ru-RU"/>
        </w:rPr>
        <w:t>2.4. </w:t>
      </w:r>
      <w:r w:rsidRPr="00C03ABD">
        <w:rPr>
          <w:rFonts w:ascii="inherit" w:eastAsia="Times New Roman" w:hAnsi="inherit" w:cs="Times New Roman"/>
          <w:b/>
          <w:bCs/>
          <w:color w:val="1E2120"/>
          <w:sz w:val="27"/>
          <w:lang w:eastAsia="ru-RU"/>
        </w:rPr>
        <w:t>Порядок отстранения от работы</w:t>
      </w:r>
      <w:r w:rsidRPr="00C03ABD">
        <w:rPr>
          <w:rFonts w:ascii="Times New Roman" w:eastAsia="Times New Roman" w:hAnsi="Times New Roman" w:cs="Times New Roman"/>
          <w:color w:val="1E2120"/>
          <w:sz w:val="24"/>
          <w:szCs w:val="24"/>
          <w:lang w:eastAsia="ru-RU"/>
        </w:rPr>
        <w:br/>
        <w:t>2.4.1. </w:t>
      </w:r>
      <w:ins w:id="6" w:author="Unknown">
        <w:r w:rsidRPr="00C03ABD">
          <w:rPr>
            <w:rFonts w:ascii="Times New Roman" w:eastAsia="Times New Roman" w:hAnsi="Times New Roman" w:cs="Times New Roman"/>
            <w:color w:val="1E2120"/>
            <w:sz w:val="24"/>
            <w:szCs w:val="24"/>
            <w:u w:val="single"/>
            <w:bdr w:val="none" w:sz="0" w:space="0" w:color="auto" w:frame="1"/>
            <w:lang w:eastAsia="ru-RU"/>
          </w:rPr>
          <w:t>Работник отстраняется от работы (не допускается к работе) в случаях:</w:t>
        </w:r>
      </w:ins>
    </w:p>
    <w:p w:rsidR="00C03ABD" w:rsidRPr="00C03ABD" w:rsidRDefault="00C03ABD" w:rsidP="00C03AB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появления на работе в состоянии алкогольного, наркотического или иного токсического опьянения;</w:t>
      </w:r>
    </w:p>
    <w:p w:rsidR="00C03ABD" w:rsidRPr="00C03ABD" w:rsidRDefault="00C03ABD" w:rsidP="00C03AB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 прохождения в установленном порядке обучения и проверки знаний и навыков в области охраны труда;</w:t>
      </w:r>
    </w:p>
    <w:p w:rsidR="00C03ABD" w:rsidRPr="00C03ABD" w:rsidRDefault="00C03ABD" w:rsidP="00C03AB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 прохождения в установленном порядке обязательного медицинского осмотра, а также обязательного психиатрического освидетельствования в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C03ABD" w:rsidRPr="00C03ABD" w:rsidRDefault="00C03ABD" w:rsidP="00C03AB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C03ABD" w:rsidRPr="00C03ABD" w:rsidRDefault="00C03ABD" w:rsidP="00C03AB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C03ABD" w:rsidRPr="00C03ABD" w:rsidRDefault="00C03ABD" w:rsidP="00C03AB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других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C03ABD" w:rsidRPr="00C03ABD" w:rsidRDefault="00C03ABD" w:rsidP="00C03AB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наряду с указанными выше случаями педагогический работник отстраняется от работы (не допускается к работе) при получении от правоохранительных органов сведений о том, что данный работник подвергается уголовному преследованию за преступления, указанные в подпунктах б) и в) пункта 2.2.3. настоящих Правил внутреннего трудового распорядка ДОУ. Педагогический работник отстраняется от работы (не допускается к работе) на весь период производства по уголовному делу до его прекращения либо до вступления в силу приговора суда.</w:t>
      </w:r>
    </w:p>
    <w:p w:rsidR="00C03ABD" w:rsidRPr="00C03ABD" w:rsidRDefault="00C03ABD" w:rsidP="00E059AC">
      <w:pPr>
        <w:shd w:val="clear" w:color="auto" w:fill="FFFFFF"/>
        <w:spacing w:after="18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2.4.2. Работник отстраняется от работы (не допускается к работе)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Кодексом Российской Федерации, другими федеральными законами.</w:t>
      </w:r>
      <w:r w:rsidRPr="00C03ABD">
        <w:rPr>
          <w:rFonts w:ascii="Times New Roman" w:eastAsia="Times New Roman" w:hAnsi="Times New Roman" w:cs="Times New Roman"/>
          <w:color w:val="1E2120"/>
          <w:sz w:val="24"/>
          <w:szCs w:val="24"/>
          <w:lang w:eastAsia="ru-RU"/>
        </w:rPr>
        <w:br/>
        <w:t>2.4.3.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Российской Федерации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C03ABD" w:rsidRPr="00C03ABD" w:rsidRDefault="00C03ABD" w:rsidP="006F41EB">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7"/>
          <w:szCs w:val="27"/>
          <w:lang w:eastAsia="ru-RU"/>
        </w:rPr>
        <w:t>2.5. </w:t>
      </w:r>
      <w:r w:rsidRPr="00C03ABD">
        <w:rPr>
          <w:rFonts w:ascii="inherit" w:eastAsia="Times New Roman" w:hAnsi="inherit" w:cs="Times New Roman"/>
          <w:b/>
          <w:bCs/>
          <w:color w:val="1E2120"/>
          <w:sz w:val="27"/>
          <w:lang w:eastAsia="ru-RU"/>
        </w:rPr>
        <w:t>Порядок прекращения трудового договора</w:t>
      </w:r>
      <w:r w:rsidRPr="00C03ABD">
        <w:rPr>
          <w:rFonts w:ascii="Times New Roman" w:eastAsia="Times New Roman" w:hAnsi="Times New Roman" w:cs="Times New Roman"/>
          <w:color w:val="1E2120"/>
          <w:sz w:val="24"/>
          <w:szCs w:val="24"/>
          <w:lang w:eastAsia="ru-RU"/>
        </w:rPr>
        <w:br/>
      </w:r>
      <w:ins w:id="7" w:author="Unknown">
        <w:r w:rsidRPr="00C03ABD">
          <w:rPr>
            <w:rFonts w:ascii="Times New Roman" w:eastAsia="Times New Roman" w:hAnsi="Times New Roman" w:cs="Times New Roman"/>
            <w:color w:val="1E2120"/>
            <w:sz w:val="24"/>
            <w:szCs w:val="24"/>
            <w:u w:val="single"/>
            <w:bdr w:val="none" w:sz="0" w:space="0" w:color="auto" w:frame="1"/>
            <w:lang w:eastAsia="ru-RU"/>
          </w:rPr>
          <w:t>Прекращение трудового договора может иметь место по основаниям, предусмотренным главой 13 Трудового Кодекса Российской Федерации:</w:t>
        </w:r>
      </w:ins>
      <w:r w:rsidRPr="00C03ABD">
        <w:rPr>
          <w:rFonts w:ascii="Times New Roman" w:eastAsia="Times New Roman" w:hAnsi="Times New Roman" w:cs="Times New Roman"/>
          <w:color w:val="1E2120"/>
          <w:sz w:val="24"/>
          <w:szCs w:val="24"/>
          <w:lang w:eastAsia="ru-RU"/>
        </w:rPr>
        <w:br/>
        <w:t>2.5.1. Соглашение сторон (статья 78 ТК РФ).</w:t>
      </w:r>
      <w:r w:rsidRPr="00C03ABD">
        <w:rPr>
          <w:rFonts w:ascii="Times New Roman" w:eastAsia="Times New Roman" w:hAnsi="Times New Roman" w:cs="Times New Roman"/>
          <w:color w:val="1E2120"/>
          <w:sz w:val="24"/>
          <w:szCs w:val="24"/>
          <w:lang w:eastAsia="ru-RU"/>
        </w:rPr>
        <w:br/>
        <w:t>2.5.2.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w:t>
      </w:r>
      <w:r w:rsidRPr="00C03ABD">
        <w:rPr>
          <w:rFonts w:ascii="Times New Roman" w:eastAsia="Times New Roman" w:hAnsi="Times New Roman" w:cs="Times New Roman"/>
          <w:color w:val="1E2120"/>
          <w:sz w:val="24"/>
          <w:szCs w:val="24"/>
          <w:lang w:eastAsia="ru-RU"/>
        </w:rPr>
        <w:br/>
        <w:t xml:space="preserve">2.5.3. Расторжение трудового договора по инициативе работника (статья 80 ТК РФ), при этом работник должен предупредить об этом работодателя в письменной форме не позднее, чем за две недели. По соглашению между работником и работодателем трудовой </w:t>
      </w:r>
      <w:proofErr w:type="gramStart"/>
      <w:r w:rsidRPr="00C03ABD">
        <w:rPr>
          <w:rFonts w:ascii="Times New Roman" w:eastAsia="Times New Roman" w:hAnsi="Times New Roman" w:cs="Times New Roman"/>
          <w:color w:val="1E2120"/>
          <w:sz w:val="24"/>
          <w:szCs w:val="24"/>
          <w:lang w:eastAsia="ru-RU"/>
        </w:rPr>
        <w:t>договор</w:t>
      </w:r>
      <w:proofErr w:type="gramEnd"/>
      <w:r w:rsidRPr="00C03ABD">
        <w:rPr>
          <w:rFonts w:ascii="Times New Roman" w:eastAsia="Times New Roman" w:hAnsi="Times New Roman" w:cs="Times New Roman"/>
          <w:color w:val="1E2120"/>
          <w:sz w:val="24"/>
          <w:szCs w:val="24"/>
          <w:lang w:eastAsia="ru-RU"/>
        </w:rPr>
        <w:t xml:space="preserve"> может быть расторгнут и до истечения срока предупреждения об увольнении. </w:t>
      </w:r>
      <w:proofErr w:type="gramStart"/>
      <w:r w:rsidRPr="00C03ABD">
        <w:rPr>
          <w:rFonts w:ascii="Times New Roman" w:eastAsia="Times New Roman" w:hAnsi="Times New Roman" w:cs="Times New Roman"/>
          <w:color w:val="1E2120"/>
          <w:sz w:val="24"/>
          <w:szCs w:val="24"/>
          <w:lang w:eastAsia="ru-RU"/>
        </w:rPr>
        <w:t>В случаях, когда заявление работника об увольнении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w:t>
      </w:r>
      <w:proofErr w:type="gramEnd"/>
      <w:r w:rsidRPr="00C03ABD">
        <w:rPr>
          <w:rFonts w:ascii="Times New Roman" w:eastAsia="Times New Roman" w:hAnsi="Times New Roman" w:cs="Times New Roman"/>
          <w:color w:val="1E2120"/>
          <w:sz w:val="24"/>
          <w:szCs w:val="24"/>
          <w:lang w:eastAsia="ru-RU"/>
        </w:rPr>
        <w:t xml:space="preserve">, </w:t>
      </w:r>
      <w:proofErr w:type="gramStart"/>
      <w:r w:rsidRPr="00C03ABD">
        <w:rPr>
          <w:rFonts w:ascii="Times New Roman" w:eastAsia="Times New Roman" w:hAnsi="Times New Roman" w:cs="Times New Roman"/>
          <w:color w:val="1E2120"/>
          <w:sz w:val="24"/>
          <w:szCs w:val="24"/>
          <w:lang w:eastAsia="ru-RU"/>
        </w:rPr>
        <w:t>указанный</w:t>
      </w:r>
      <w:proofErr w:type="gramEnd"/>
      <w:r w:rsidRPr="00C03ABD">
        <w:rPr>
          <w:rFonts w:ascii="Times New Roman" w:eastAsia="Times New Roman" w:hAnsi="Times New Roman" w:cs="Times New Roman"/>
          <w:color w:val="1E2120"/>
          <w:sz w:val="24"/>
          <w:szCs w:val="24"/>
          <w:lang w:eastAsia="ru-RU"/>
        </w:rPr>
        <w:t xml:space="preserve">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w:t>
      </w:r>
      <w:proofErr w:type="gramStart"/>
      <w:r w:rsidRPr="00C03ABD">
        <w:rPr>
          <w:rFonts w:ascii="Times New Roman" w:eastAsia="Times New Roman" w:hAnsi="Times New Roman" w:cs="Times New Roman"/>
          <w:color w:val="1E2120"/>
          <w:sz w:val="24"/>
          <w:szCs w:val="24"/>
          <w:lang w:eastAsia="ru-RU"/>
        </w:rPr>
        <w:t>и</w:t>
      </w:r>
      <w:proofErr w:type="gramEnd"/>
      <w:r w:rsidRPr="00C03ABD">
        <w:rPr>
          <w:rFonts w:ascii="Times New Roman" w:eastAsia="Times New Roman" w:hAnsi="Times New Roman" w:cs="Times New Roman"/>
          <w:color w:val="1E2120"/>
          <w:sz w:val="24"/>
          <w:szCs w:val="24"/>
          <w:lang w:eastAsia="ru-RU"/>
        </w:rPr>
        <w:t xml:space="preserve"> трудового договора. Если по истечении срока предупреждения об увольнении трудовой договор не </w:t>
      </w:r>
      <w:proofErr w:type="gramStart"/>
      <w:r w:rsidRPr="00C03ABD">
        <w:rPr>
          <w:rFonts w:ascii="Times New Roman" w:eastAsia="Times New Roman" w:hAnsi="Times New Roman" w:cs="Times New Roman"/>
          <w:color w:val="1E2120"/>
          <w:sz w:val="24"/>
          <w:szCs w:val="24"/>
          <w:lang w:eastAsia="ru-RU"/>
        </w:rPr>
        <w:t>был</w:t>
      </w:r>
      <w:proofErr w:type="gramEnd"/>
      <w:r w:rsidRPr="00C03ABD">
        <w:rPr>
          <w:rFonts w:ascii="Times New Roman" w:eastAsia="Times New Roman" w:hAnsi="Times New Roman" w:cs="Times New Roman"/>
          <w:color w:val="1E2120"/>
          <w:sz w:val="24"/>
          <w:szCs w:val="24"/>
          <w:lang w:eastAsia="ru-RU"/>
        </w:rPr>
        <w:t xml:space="preserve"> расторгнут и работник не настаивает на увольнении, то действие трудового договора продолжается.</w:t>
      </w:r>
      <w:r w:rsidRPr="00C03ABD">
        <w:rPr>
          <w:rFonts w:ascii="Times New Roman" w:eastAsia="Times New Roman" w:hAnsi="Times New Roman" w:cs="Times New Roman"/>
          <w:color w:val="1E2120"/>
          <w:sz w:val="24"/>
          <w:szCs w:val="24"/>
          <w:lang w:eastAsia="ru-RU"/>
        </w:rPr>
        <w:br/>
      </w:r>
      <w:r w:rsidRPr="00C03ABD">
        <w:rPr>
          <w:rFonts w:ascii="Times New Roman" w:eastAsia="Times New Roman" w:hAnsi="Times New Roman" w:cs="Times New Roman"/>
          <w:color w:val="1E2120"/>
          <w:sz w:val="24"/>
          <w:szCs w:val="24"/>
          <w:lang w:eastAsia="ru-RU"/>
        </w:rPr>
        <w:lastRenderedPageBreak/>
        <w:t>2.5.4. </w:t>
      </w:r>
      <w:proofErr w:type="gramStart"/>
      <w:ins w:id="8" w:author="Unknown">
        <w:r w:rsidRPr="00C03ABD">
          <w:rPr>
            <w:rFonts w:ascii="Times New Roman" w:eastAsia="Times New Roman" w:hAnsi="Times New Roman" w:cs="Times New Roman"/>
            <w:color w:val="1E2120"/>
            <w:sz w:val="24"/>
            <w:szCs w:val="24"/>
            <w:u w:val="single"/>
            <w:bdr w:val="none" w:sz="0" w:space="0" w:color="auto" w:frame="1"/>
            <w:lang w:eastAsia="ru-RU"/>
          </w:rPr>
          <w:t>Расторжение трудового договора по инициативе работодателя (статьи 71 и 81 ТК РФ) производится в случаях:</w:t>
        </w:r>
      </w:ins>
      <w:r w:rsidRPr="00C03ABD">
        <w:rPr>
          <w:rFonts w:ascii="Times New Roman" w:eastAsia="Times New Roman" w:hAnsi="Times New Roman" w:cs="Times New Roman"/>
          <w:color w:val="1E2120"/>
          <w:sz w:val="24"/>
          <w:szCs w:val="24"/>
          <w:lang w:eastAsia="ru-RU"/>
        </w:rPr>
        <w:br/>
        <w:t>- при неудовлетворительном результате испытания, при этом работодатель предупреждает работника об этом в письменной форме не позднее, чем за три дня с указанием причин, послуживших основанием для признания этого работника не выдержавшим испытание;</w:t>
      </w:r>
      <w:r w:rsidRPr="00C03ABD">
        <w:rPr>
          <w:rFonts w:ascii="Times New Roman" w:eastAsia="Times New Roman" w:hAnsi="Times New Roman" w:cs="Times New Roman"/>
          <w:color w:val="1E2120"/>
          <w:sz w:val="24"/>
          <w:szCs w:val="24"/>
          <w:lang w:eastAsia="ru-RU"/>
        </w:rPr>
        <w:br/>
        <w:t>- ликвидации дошкольного образовательного учреждения;</w:t>
      </w:r>
      <w:proofErr w:type="gramEnd"/>
      <w:r w:rsidRPr="00C03ABD">
        <w:rPr>
          <w:rFonts w:ascii="Times New Roman" w:eastAsia="Times New Roman" w:hAnsi="Times New Roman" w:cs="Times New Roman"/>
          <w:color w:val="1E2120"/>
          <w:sz w:val="24"/>
          <w:szCs w:val="24"/>
          <w:lang w:eastAsia="ru-RU"/>
        </w:rPr>
        <w:br/>
        <w:t xml:space="preserve">- сокращения численности или штата работников дошкольного образовательного учреждения или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t>
      </w:r>
      <w:proofErr w:type="gramStart"/>
      <w:r w:rsidRPr="00C03ABD">
        <w:rPr>
          <w:rFonts w:ascii="Times New Roman" w:eastAsia="Times New Roman" w:hAnsi="Times New Roman" w:cs="Times New Roman"/>
          <w:color w:val="1E2120"/>
          <w:sz w:val="24"/>
          <w:szCs w:val="24"/>
          <w:lang w:eastAsia="ru-RU"/>
        </w:rPr>
        <w:t>при этом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r w:rsidRPr="00C03ABD">
        <w:rPr>
          <w:rFonts w:ascii="Times New Roman" w:eastAsia="Times New Roman" w:hAnsi="Times New Roman" w:cs="Times New Roman"/>
          <w:color w:val="1E2120"/>
          <w:sz w:val="24"/>
          <w:szCs w:val="24"/>
          <w:lang w:eastAsia="ru-RU"/>
        </w:rPr>
        <w:br/>
        <w:t>- смены собственника имущества дошкольного образовательного учреждения (в отношении заместителей заведующего и главного бухгалтера);</w:t>
      </w:r>
      <w:proofErr w:type="gramEnd"/>
      <w:r w:rsidRPr="00C03ABD">
        <w:rPr>
          <w:rFonts w:ascii="Times New Roman" w:eastAsia="Times New Roman" w:hAnsi="Times New Roman" w:cs="Times New Roman"/>
          <w:color w:val="1E2120"/>
          <w:sz w:val="24"/>
          <w:szCs w:val="24"/>
          <w:lang w:eastAsia="ru-RU"/>
        </w:rPr>
        <w:br/>
        <w:t>- неоднократного неисполнения работником без уважительных причин трудовых обязанностей, если он имеет дисциплинарное взыскание;</w:t>
      </w:r>
      <w:r w:rsidRPr="00C03ABD">
        <w:rPr>
          <w:rFonts w:ascii="Times New Roman" w:eastAsia="Times New Roman" w:hAnsi="Times New Roman" w:cs="Times New Roman"/>
          <w:color w:val="1E2120"/>
          <w:sz w:val="24"/>
          <w:szCs w:val="24"/>
          <w:lang w:eastAsia="ru-RU"/>
        </w:rPr>
        <w:br/>
        <w:t>- </w:t>
      </w:r>
      <w:ins w:id="9" w:author="Unknown">
        <w:r w:rsidRPr="00C03ABD">
          <w:rPr>
            <w:rFonts w:ascii="Times New Roman" w:eastAsia="Times New Roman" w:hAnsi="Times New Roman" w:cs="Times New Roman"/>
            <w:color w:val="1E2120"/>
            <w:sz w:val="24"/>
            <w:szCs w:val="24"/>
            <w:u w:val="single"/>
            <w:bdr w:val="none" w:sz="0" w:space="0" w:color="auto" w:frame="1"/>
            <w:lang w:eastAsia="ru-RU"/>
          </w:rPr>
          <w:t>однократного грубого нарушения работником трудовых обязанностей:</w:t>
        </w:r>
      </w:ins>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появления работника на работе (на своем рабочем месте либо на территории детского сада) в состоянии алкогольного, наркотического или иного токсического опьянения;</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разглашения охраняемой законом тайны, ставшей известной работнику в связи с исполнением им трудовых обязанностей, в том числе разглашения персональных данных другого работника;</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совершения работником аморального проступка, несовместимого с продолжением данной работы;</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принятия необоснованного решения заместителями заведующего ДОУ и главным бухгалтером, повлекшего за собой нарушение сохранности имущества, неправомерное его использование или иной ущерб имуществу дошкольного образовательного учреждения;</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однократного грубого нарушения заместителями своих трудовых обязанностей;</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представления работником заведующему дошкольным образовательным учреждением подложных документов при заключении трудового договора;</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предусмотренных</w:t>
      </w:r>
      <w:proofErr w:type="gramEnd"/>
      <w:r w:rsidRPr="00C03ABD">
        <w:rPr>
          <w:rFonts w:ascii="Times New Roman" w:eastAsia="Times New Roman" w:hAnsi="Times New Roman" w:cs="Times New Roman"/>
          <w:color w:val="1E2120"/>
          <w:sz w:val="24"/>
          <w:szCs w:val="24"/>
          <w:lang w:eastAsia="ru-RU"/>
        </w:rPr>
        <w:t xml:space="preserve"> трудовым договором с заведующим, членами коллегиального исполнительного органа организации;</w:t>
      </w:r>
    </w:p>
    <w:p w:rsidR="00C03ABD" w:rsidRPr="00C03ABD" w:rsidRDefault="00C03ABD" w:rsidP="00C03AB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в других случаях, установленных ТК РФ и иными федеральными законами.</w:t>
      </w:r>
    </w:p>
    <w:p w:rsidR="00C03ABD" w:rsidRPr="00C03ABD" w:rsidRDefault="00C03ABD" w:rsidP="00E059AC">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 допускается увольнение работника по инициативе работодателя (за исключением случая ликвидации ДОУ) в период его временной нетрудоспособности и в период пребывания в отпуске.</w:t>
      </w:r>
      <w:r w:rsidRPr="00C03ABD">
        <w:rPr>
          <w:rFonts w:ascii="Times New Roman" w:eastAsia="Times New Roman" w:hAnsi="Times New Roman" w:cs="Times New Roman"/>
          <w:color w:val="1E2120"/>
          <w:sz w:val="24"/>
          <w:szCs w:val="24"/>
          <w:lang w:eastAsia="ru-RU"/>
        </w:rPr>
        <w:br/>
        <w:t>2.5.5. Перевод работника по его просьбе или с его согласия на работу к другому работодателю или переход на выборную работу (должность).</w:t>
      </w:r>
      <w:r w:rsidRPr="00C03ABD">
        <w:rPr>
          <w:rFonts w:ascii="Times New Roman" w:eastAsia="Times New Roman" w:hAnsi="Times New Roman" w:cs="Times New Roman"/>
          <w:color w:val="1E2120"/>
          <w:sz w:val="24"/>
          <w:szCs w:val="24"/>
          <w:lang w:eastAsia="ru-RU"/>
        </w:rPr>
        <w:br/>
        <w:t>2.5.6. Отказ работника от продолжения работы в связи со сменой собственника имущества дошкольного образовательного учреждения, с изменением подведомственности (подчиненности) учреждения либо его реорганизацией, с изменением типа муниципального учреждения (статья 75 ТК РФ).</w:t>
      </w:r>
      <w:r w:rsidRPr="00C03ABD">
        <w:rPr>
          <w:rFonts w:ascii="Times New Roman" w:eastAsia="Times New Roman" w:hAnsi="Times New Roman" w:cs="Times New Roman"/>
          <w:color w:val="1E2120"/>
          <w:sz w:val="24"/>
          <w:szCs w:val="24"/>
          <w:lang w:eastAsia="ru-RU"/>
        </w:rPr>
        <w:br/>
        <w:t>2.5.7. Отказ работника от продолжения работы в связи с изменением определенных сторонами условий трудового договора (часть 4 статьи 74 ТК РФ).</w:t>
      </w:r>
      <w:r w:rsidRPr="00C03ABD">
        <w:rPr>
          <w:rFonts w:ascii="Times New Roman" w:eastAsia="Times New Roman" w:hAnsi="Times New Roman" w:cs="Times New Roman"/>
          <w:color w:val="1E2120"/>
          <w:sz w:val="24"/>
          <w:szCs w:val="24"/>
          <w:lang w:eastAsia="ru-RU"/>
        </w:rPr>
        <w:br/>
        <w:t>2.5.8.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3 и 4 статьи 73 ТК РФ).</w:t>
      </w:r>
      <w:r w:rsidRPr="00C03ABD">
        <w:rPr>
          <w:rFonts w:ascii="Times New Roman" w:eastAsia="Times New Roman" w:hAnsi="Times New Roman" w:cs="Times New Roman"/>
          <w:color w:val="1E2120"/>
          <w:sz w:val="24"/>
          <w:szCs w:val="24"/>
          <w:lang w:eastAsia="ru-RU"/>
        </w:rPr>
        <w:br/>
        <w:t>2.5.9. Обстоятельства, не зависящие от воли сторон (статья 83 ТК РФ).</w:t>
      </w:r>
      <w:r w:rsidRPr="00C03ABD">
        <w:rPr>
          <w:rFonts w:ascii="Times New Roman" w:eastAsia="Times New Roman" w:hAnsi="Times New Roman" w:cs="Times New Roman"/>
          <w:color w:val="1E2120"/>
          <w:sz w:val="24"/>
          <w:szCs w:val="24"/>
          <w:lang w:eastAsia="ru-RU"/>
        </w:rPr>
        <w:br/>
        <w:t>2.5.10. 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 (статья 84 ТК РФ).</w:t>
      </w:r>
      <w:r w:rsidRPr="00C03ABD">
        <w:rPr>
          <w:rFonts w:ascii="Times New Roman" w:eastAsia="Times New Roman" w:hAnsi="Times New Roman" w:cs="Times New Roman"/>
          <w:color w:val="1E2120"/>
          <w:sz w:val="24"/>
          <w:szCs w:val="24"/>
          <w:lang w:eastAsia="ru-RU"/>
        </w:rPr>
        <w:br/>
        <w:t>2.5.11. </w:t>
      </w:r>
      <w:ins w:id="10" w:author="Unknown">
        <w:r w:rsidRPr="00C03ABD">
          <w:rPr>
            <w:rFonts w:ascii="Times New Roman" w:eastAsia="Times New Roman" w:hAnsi="Times New Roman" w:cs="Times New Roman"/>
            <w:color w:val="1E2120"/>
            <w:sz w:val="24"/>
            <w:szCs w:val="24"/>
            <w:u w:val="single"/>
            <w:bdr w:val="none" w:sz="0" w:space="0" w:color="auto" w:frame="1"/>
            <w:lang w:eastAsia="ru-RU"/>
          </w:rPr>
          <w:t>Помимо оснований, предусмотренных главой 13 ТК РФ и иными федеральными законами, основаниями прекращения трудового договора с педагогическим работником являются:</w:t>
        </w:r>
      </w:ins>
    </w:p>
    <w:p w:rsidR="00C03ABD" w:rsidRPr="00C03ABD" w:rsidRDefault="00C03ABD" w:rsidP="00C03AB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повторное в течение одного года грубое нарушение Устава дошкольного образовательного учреждения, осуществляющего образовательную деятельность;</w:t>
      </w:r>
    </w:p>
    <w:p w:rsidR="00C03ABD" w:rsidRPr="00C03ABD" w:rsidRDefault="00C03ABD" w:rsidP="00C03AB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применение, в том числе однократное, методов воспитания, связанных с физическим и (или) психическим насилием над личностью воспитанника детского сада.</w:t>
      </w:r>
    </w:p>
    <w:p w:rsidR="00C03ABD" w:rsidRPr="00C03ABD" w:rsidRDefault="00C03ABD" w:rsidP="00C006E1">
      <w:pPr>
        <w:shd w:val="clear" w:color="auto" w:fill="FFFFFF"/>
        <w:spacing w:after="18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2.5.12. </w:t>
      </w:r>
      <w:proofErr w:type="gramStart"/>
      <w:r w:rsidRPr="00C03ABD">
        <w:rPr>
          <w:rFonts w:ascii="Times New Roman" w:eastAsia="Times New Roman" w:hAnsi="Times New Roman" w:cs="Times New Roman"/>
          <w:color w:val="1E2120"/>
          <w:sz w:val="24"/>
          <w:szCs w:val="24"/>
          <w:lang w:eastAsia="ru-RU"/>
        </w:rPr>
        <w:t>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w:t>
      </w:r>
      <w:proofErr w:type="gramEnd"/>
      <w:r w:rsidRPr="00C03ABD">
        <w:rPr>
          <w:rFonts w:ascii="Times New Roman" w:eastAsia="Times New Roman" w:hAnsi="Times New Roman" w:cs="Times New Roman"/>
          <w:color w:val="1E2120"/>
          <w:sz w:val="24"/>
          <w:szCs w:val="24"/>
          <w:lang w:eastAsia="ru-RU"/>
        </w:rPr>
        <w:t xml:space="preserve"> взаимодействия работодателя и работника, </w:t>
      </w:r>
      <w:proofErr w:type="gramStart"/>
      <w:r w:rsidRPr="00C03ABD">
        <w:rPr>
          <w:rFonts w:ascii="Times New Roman" w:eastAsia="Times New Roman" w:hAnsi="Times New Roman" w:cs="Times New Roman"/>
          <w:color w:val="1E2120"/>
          <w:sz w:val="24"/>
          <w:szCs w:val="24"/>
          <w:lang w:eastAsia="ru-RU"/>
        </w:rPr>
        <w:t>предусмотренным</w:t>
      </w:r>
      <w:proofErr w:type="gramEnd"/>
      <w:r w:rsidRPr="00C03ABD">
        <w:rPr>
          <w:rFonts w:ascii="Times New Roman" w:eastAsia="Times New Roman" w:hAnsi="Times New Roman" w:cs="Times New Roman"/>
          <w:color w:val="1E2120"/>
          <w:sz w:val="24"/>
          <w:szCs w:val="24"/>
          <w:lang w:eastAsia="ru-RU"/>
        </w:rPr>
        <w:t xml:space="preserve"> частью девятой статьи 3123 Трудового Кодекса).</w:t>
      </w:r>
      <w:r w:rsidRPr="00C03ABD">
        <w:rPr>
          <w:rFonts w:ascii="Times New Roman" w:eastAsia="Times New Roman" w:hAnsi="Times New Roman" w:cs="Times New Roman"/>
          <w:color w:val="1E2120"/>
          <w:sz w:val="24"/>
          <w:szCs w:val="24"/>
          <w:lang w:eastAsia="ru-RU"/>
        </w:rPr>
        <w:br/>
        <w:t>2.5.13. Трудовой договор может быть прекращен и по другим основаниям, предусмотренным ТК Российской Федерации и иными федеральными законами.</w:t>
      </w:r>
    </w:p>
    <w:p w:rsidR="00C03ABD" w:rsidRPr="00C03ABD" w:rsidRDefault="00C03ABD" w:rsidP="00E059AC">
      <w:pPr>
        <w:shd w:val="clear" w:color="auto" w:fill="FFFFFF"/>
        <w:spacing w:after="0" w:line="351" w:lineRule="atLeast"/>
        <w:textAlignment w:val="baseline"/>
        <w:rPr>
          <w:rFonts w:ascii="Times New Roman" w:eastAsia="Times New Roman" w:hAnsi="Times New Roman" w:cs="Times New Roman"/>
          <w:color w:val="1E2120"/>
          <w:sz w:val="27"/>
          <w:szCs w:val="27"/>
          <w:lang w:eastAsia="ru-RU"/>
        </w:rPr>
      </w:pPr>
      <w:r w:rsidRPr="00C03ABD">
        <w:rPr>
          <w:rFonts w:ascii="Times New Roman" w:eastAsia="Times New Roman" w:hAnsi="Times New Roman" w:cs="Times New Roman"/>
          <w:color w:val="1E2120"/>
          <w:sz w:val="27"/>
          <w:szCs w:val="27"/>
          <w:lang w:eastAsia="ru-RU"/>
        </w:rPr>
        <w:t>2.6. </w:t>
      </w:r>
      <w:r w:rsidRPr="00C03ABD">
        <w:rPr>
          <w:rFonts w:ascii="inherit" w:eastAsia="Times New Roman" w:hAnsi="inherit" w:cs="Times New Roman"/>
          <w:b/>
          <w:bCs/>
          <w:color w:val="1E2120"/>
          <w:sz w:val="27"/>
          <w:lang w:eastAsia="ru-RU"/>
        </w:rPr>
        <w:t>Порядок оформления прекращения трудового договора</w:t>
      </w:r>
      <w:r w:rsidRPr="00C03ABD">
        <w:rPr>
          <w:rFonts w:ascii="Times New Roman" w:eastAsia="Times New Roman" w:hAnsi="Times New Roman" w:cs="Times New Roman"/>
          <w:color w:val="1E2120"/>
          <w:sz w:val="27"/>
          <w:szCs w:val="27"/>
          <w:lang w:eastAsia="ru-RU"/>
        </w:rPr>
        <w:br/>
      </w:r>
      <w:r w:rsidRPr="00C03ABD">
        <w:rPr>
          <w:rFonts w:ascii="Times New Roman" w:eastAsia="Times New Roman" w:hAnsi="Times New Roman" w:cs="Times New Roman"/>
          <w:color w:val="1E2120"/>
          <w:sz w:val="24"/>
          <w:szCs w:val="24"/>
          <w:lang w:eastAsia="ru-RU"/>
        </w:rPr>
        <w:t>2.6.1. Прекращение трудового договора оформляется приказом заведующего дошкольным образовательным учреждением, с которым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w:t>
      </w:r>
      <w:r w:rsidRPr="00C03ABD">
        <w:rPr>
          <w:rFonts w:ascii="Times New Roman" w:eastAsia="Times New Roman" w:hAnsi="Times New Roman" w:cs="Times New Roman"/>
          <w:color w:val="1E2120"/>
          <w:sz w:val="24"/>
          <w:szCs w:val="24"/>
          <w:lang w:eastAsia="ru-RU"/>
        </w:rPr>
        <w:br/>
        <w:t>2.6.2.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r w:rsidRPr="00C03ABD">
        <w:rPr>
          <w:rFonts w:ascii="Times New Roman" w:eastAsia="Times New Roman" w:hAnsi="Times New Roman" w:cs="Times New Roman"/>
          <w:color w:val="1E2120"/>
          <w:sz w:val="24"/>
          <w:szCs w:val="24"/>
          <w:lang w:eastAsia="ru-RU"/>
        </w:rPr>
        <w:br/>
      </w:r>
      <w:r w:rsidRPr="00C03ABD">
        <w:rPr>
          <w:rFonts w:ascii="Times New Roman" w:eastAsia="Times New Roman" w:hAnsi="Times New Roman" w:cs="Times New Roman"/>
          <w:color w:val="1E2120"/>
          <w:sz w:val="24"/>
          <w:szCs w:val="24"/>
          <w:lang w:eastAsia="ru-RU"/>
        </w:rPr>
        <w:lastRenderedPageBreak/>
        <w:t>2.6.3. В день прекращения трудового договора работнику выдается трудовая книжка и производится с ним расчет в соответствии со ст. 140 ТК РФ. По письменному заявлению работника заведующий ДОУ также обязан выдать ему заверенные надлежащим образом копии документов, связанных с работой.</w:t>
      </w:r>
      <w:r w:rsidRPr="00C03ABD">
        <w:rPr>
          <w:rFonts w:ascii="Times New Roman" w:eastAsia="Times New Roman" w:hAnsi="Times New Roman" w:cs="Times New Roman"/>
          <w:color w:val="1E2120"/>
          <w:sz w:val="24"/>
          <w:szCs w:val="24"/>
          <w:lang w:eastAsia="ru-RU"/>
        </w:rPr>
        <w:br/>
        <w:t xml:space="preserve">2.6.4. </w:t>
      </w:r>
      <w:proofErr w:type="gramStart"/>
      <w:r w:rsidRPr="00C03ABD">
        <w:rPr>
          <w:rFonts w:ascii="Times New Roman" w:eastAsia="Times New Roman" w:hAnsi="Times New Roman" w:cs="Times New Roman"/>
          <w:color w:val="1E2120"/>
          <w:sz w:val="24"/>
          <w:szCs w:val="24"/>
          <w:lang w:eastAsia="ru-RU"/>
        </w:rPr>
        <w:t>Запись в трудовую книжку об основании и причине прекращения трудового договора производится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w:t>
      </w:r>
      <w:r w:rsidRPr="00C03ABD">
        <w:rPr>
          <w:rFonts w:ascii="Times New Roman" w:eastAsia="Times New Roman" w:hAnsi="Times New Roman" w:cs="Times New Roman"/>
          <w:color w:val="1E2120"/>
          <w:sz w:val="24"/>
          <w:szCs w:val="24"/>
          <w:lang w:eastAsia="ru-RU"/>
        </w:rPr>
        <w:br/>
        <w:t>2.6.5.</w:t>
      </w:r>
      <w:proofErr w:type="gramEnd"/>
      <w:r w:rsidRPr="00C03ABD">
        <w:rPr>
          <w:rFonts w:ascii="Times New Roman" w:eastAsia="Times New Roman" w:hAnsi="Times New Roman" w:cs="Times New Roman"/>
          <w:color w:val="1E2120"/>
          <w:sz w:val="24"/>
          <w:szCs w:val="24"/>
          <w:lang w:eastAsia="ru-RU"/>
        </w:rPr>
        <w:t xml:space="preserve"> При получении трудовой книжки в связи с увольнением работник дошкольного образовательного учреждения расписывается в личной карточке формы Т-2 и в книге учета движения трудовых книжек и вкладышей к ним.</w:t>
      </w:r>
      <w:r w:rsidRPr="00C03ABD">
        <w:rPr>
          <w:rFonts w:ascii="Times New Roman" w:eastAsia="Times New Roman" w:hAnsi="Times New Roman" w:cs="Times New Roman"/>
          <w:color w:val="1E2120"/>
          <w:sz w:val="24"/>
          <w:szCs w:val="24"/>
          <w:lang w:eastAsia="ru-RU"/>
        </w:rPr>
        <w:br/>
        <w:t xml:space="preserve">2.6.6. В случае, когда в день прекращения трудового договора выдать трудовую книжку работнику невозможно в связи с его отсутствием либо отказом от </w:t>
      </w:r>
      <w:proofErr w:type="gramStart"/>
      <w:r w:rsidRPr="00C03ABD">
        <w:rPr>
          <w:rFonts w:ascii="Times New Roman" w:eastAsia="Times New Roman" w:hAnsi="Times New Roman" w:cs="Times New Roman"/>
          <w:color w:val="1E2120"/>
          <w:sz w:val="24"/>
          <w:szCs w:val="24"/>
          <w:lang w:eastAsia="ru-RU"/>
        </w:rPr>
        <w:t>ее получения, заведующий детским садом направляет</w:t>
      </w:r>
      <w:proofErr w:type="gramEnd"/>
      <w:r w:rsidRPr="00C03ABD">
        <w:rPr>
          <w:rFonts w:ascii="Times New Roman" w:eastAsia="Times New Roman" w:hAnsi="Times New Roman" w:cs="Times New Roman"/>
          <w:color w:val="1E2120"/>
          <w:sz w:val="24"/>
          <w:szCs w:val="24"/>
          <w:lang w:eastAsia="ru-RU"/>
        </w:rPr>
        <w:t xml:space="preserve">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r w:rsidRPr="00C03ABD">
        <w:rPr>
          <w:rFonts w:ascii="Times New Roman" w:eastAsia="Times New Roman" w:hAnsi="Times New Roman" w:cs="Times New Roman"/>
          <w:color w:val="1E2120"/>
          <w:sz w:val="27"/>
          <w:szCs w:val="27"/>
          <w:lang w:eastAsia="ru-RU"/>
        </w:rPr>
        <w:t>.</w:t>
      </w:r>
    </w:p>
    <w:p w:rsidR="00C03ABD" w:rsidRPr="00C03ABD" w:rsidRDefault="006F41EB" w:rsidP="006F41E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4"/>
          <w:szCs w:val="24"/>
          <w:lang w:eastAsia="ru-RU"/>
        </w:rPr>
      </w:pPr>
      <w:r w:rsidRPr="00C03ABD">
        <w:rPr>
          <w:rFonts w:ascii="Times New Roman" w:eastAsia="Times New Roman" w:hAnsi="Times New Roman" w:cs="Times New Roman"/>
          <w:b/>
          <w:bCs/>
          <w:color w:val="1E2120"/>
          <w:sz w:val="30"/>
          <w:szCs w:val="30"/>
          <w:lang w:eastAsia="ru-RU"/>
        </w:rPr>
        <w:t>3. Основные права и обязанности работодателя</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3.1. Управление дошкольным образовательным учреждением осуществляет заведующий.</w:t>
      </w:r>
      <w:r w:rsidRPr="00C03ABD">
        <w:rPr>
          <w:rFonts w:ascii="Times New Roman" w:eastAsia="Times New Roman" w:hAnsi="Times New Roman" w:cs="Times New Roman"/>
          <w:color w:val="1E2120"/>
          <w:sz w:val="24"/>
          <w:szCs w:val="24"/>
          <w:lang w:eastAsia="ru-RU"/>
        </w:rPr>
        <w:br/>
        <w:t>3.2. </w:t>
      </w:r>
      <w:ins w:id="11" w:author="Unknown">
        <w:r w:rsidRPr="00C03ABD">
          <w:rPr>
            <w:rFonts w:ascii="Times New Roman" w:eastAsia="Times New Roman" w:hAnsi="Times New Roman" w:cs="Times New Roman"/>
            <w:color w:val="1E2120"/>
            <w:sz w:val="24"/>
            <w:szCs w:val="24"/>
            <w:u w:val="single"/>
            <w:bdr w:val="none" w:sz="0" w:space="0" w:color="auto" w:frame="1"/>
            <w:lang w:eastAsia="ru-RU"/>
          </w:rPr>
          <w:t>Заведующий ДОУ обязан:</w:t>
        </w:r>
      </w:ins>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предоставлять работникам дошкольного образовательного учреждения работу, обусловленную трудовым договором;</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обеспечивать безопасность и условия труда, соответствующие государственным нормативным требованиям охраны труда;</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обеспечивать расследование и учёт несчастных случаев с работниками и воспитанниками, произошедших в дошкольном образовательном учреждении, на его территории, во время прогулок, экскурсий и т.п.;</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обеспечивать работникам равную оплату за труд равной ценности;</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выплачивать в полном размере и своевременно причитающуюся работникам заработную плату в сроки, установленные в соответствии с ТК РФ, коллективным договором, правилами внутреннего трудового распорядка, трудовыми договорами;</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выплачивать пособия, предоставлять льготы и компенсации работникам с вредными условиями труда;</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совершенствовать организацию труда, обеспечивать выполнение действующих условий оплаты труда, своевременно выдавать заработную плату и пособия; предоставлять льготы и компенсации работникам с вредными условиями труда;</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вести коллективные переговоры, а также заключать коллективный договор в порядке, установленном ТК РФ;</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C03ABD">
        <w:rPr>
          <w:rFonts w:ascii="Times New Roman" w:eastAsia="Times New Roman" w:hAnsi="Times New Roman" w:cs="Times New Roman"/>
          <w:color w:val="1E2120"/>
          <w:sz w:val="24"/>
          <w:szCs w:val="24"/>
          <w:lang w:eastAsia="ru-RU"/>
        </w:rPr>
        <w:t>контроля за</w:t>
      </w:r>
      <w:proofErr w:type="gramEnd"/>
      <w:r w:rsidRPr="00C03ABD">
        <w:rPr>
          <w:rFonts w:ascii="Times New Roman" w:eastAsia="Times New Roman" w:hAnsi="Times New Roman" w:cs="Times New Roman"/>
          <w:color w:val="1E2120"/>
          <w:sz w:val="24"/>
          <w:szCs w:val="24"/>
          <w:lang w:eastAsia="ru-RU"/>
        </w:rPr>
        <w:t xml:space="preserve"> их выполнением;</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рассматривать представления соответствующих профсоюзных органов, иных избранных работниками ДОУ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создавать Педагогическому совету необходимые условия для выполнения своих полномочий и в целях - улучшения образовательно-воспитательной работы;</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создавать условия, обеспечивающие участие работников в управлении дошкольным образовательным учреждением в предусмотренных ТК РФ, иными федеральными законами и коллективным договором формах;</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обеспечивать бытовые нужды работников, связанные с исполнением ими трудовых обязанностей;</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осуществлять обязательное социальное страхование работников в порядке, установленном федеральными законами;</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обеспечивать условия для систематического повышения профессиональной квалификации работников, организовывать и проводить аттестацию педагогических работников;</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компенсировать выходы на работу в установленный для данного сотрудника выходной или праздничный день предоставлением другого дня отдыха или двойной оплаты труда, предоставлять отгулы за дежурства в нерабочее время;</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своевременно предоставлять отпуска работникам дошкольного образовательного учреждения в соответствии с утвержденным на год графиком отпусков;</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своевременно рассматривать критические замечания и сообщать о принятых мерах;</w:t>
      </w:r>
    </w:p>
    <w:p w:rsidR="00C03ABD" w:rsidRPr="00C03ABD" w:rsidRDefault="00C03ABD" w:rsidP="00C03AB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3.3. </w:t>
      </w:r>
      <w:ins w:id="12" w:author="Unknown">
        <w:r w:rsidRPr="00C03ABD">
          <w:rPr>
            <w:rFonts w:ascii="Times New Roman" w:eastAsia="Times New Roman" w:hAnsi="Times New Roman" w:cs="Times New Roman"/>
            <w:color w:val="1E2120"/>
            <w:sz w:val="24"/>
            <w:szCs w:val="24"/>
            <w:u w:val="single"/>
            <w:bdr w:val="none" w:sz="0" w:space="0" w:color="auto" w:frame="1"/>
            <w:lang w:eastAsia="ru-RU"/>
          </w:rPr>
          <w:t>Заведующий ДОУ имеет право:</w:t>
        </w:r>
      </w:ins>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заключать, изменять и расторгать трудовые договоры с работниками дошкольного образовательного учреждения в порядке и на условиях, которые установлены ТК РФ, иными федеральными законами;</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вести коллективные переговоры и заключать коллективные договоры;</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поощрять работников детского сада за добросовестный эффективный труд;</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требовать от работников исполнения ими трудовых обязанностей и бережного отношения к имуществу учреждения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 дошкольного образовательного учреждения;</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привлекать работников к дисциплинарной и материальной ответственности в порядке, установленном ТК РФ, иными федеральными законами;</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принимать локальные нормативные акты;</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взаимодействовать с органами самоуправления ДОУ</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самостоятельно планировать свою работу на каждый учебный год;</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утверждать структуру ДОУ, его штатное расписание, план финансово-хозяйственной деятельности, годовую бухгалтерскую отчетность, графики работы и сетку занятий; планировать и организовывать образовательную деятельность;</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распределять обязанности между работниками детского сада, утверждать должностные инструкции работников;</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посещать занятия и режимные моменты без предварительного предупреждения;</w:t>
      </w:r>
    </w:p>
    <w:p w:rsidR="00C03ABD" w:rsidRPr="00C03ABD" w:rsidRDefault="00C03ABD" w:rsidP="00C03AB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реализовывать права, предоставленные ему законодательством о специальной оценке условий труда.</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3.4. </w:t>
      </w:r>
      <w:ins w:id="13" w:author="Unknown">
        <w:r w:rsidRPr="00C03ABD">
          <w:rPr>
            <w:rFonts w:ascii="Times New Roman" w:eastAsia="Times New Roman" w:hAnsi="Times New Roman" w:cs="Times New Roman"/>
            <w:color w:val="1E2120"/>
            <w:sz w:val="24"/>
            <w:szCs w:val="24"/>
            <w:u w:val="single"/>
            <w:bdr w:val="none" w:sz="0" w:space="0" w:color="auto" w:frame="1"/>
            <w:lang w:eastAsia="ru-RU"/>
          </w:rPr>
          <w:t>Дошкольное образовательное учреждение, как юридическое лицо, которое представляет заведующий, несет ответственность перед работниками:</w:t>
        </w:r>
      </w:ins>
    </w:p>
    <w:p w:rsidR="00C03ABD" w:rsidRPr="00C03ABD" w:rsidRDefault="00C03ABD" w:rsidP="00C03AB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 ущерб, причиненный в результате незаконного лишения работника возможности трудиться;</w:t>
      </w:r>
    </w:p>
    <w:p w:rsidR="00C03ABD" w:rsidRPr="00C03ABD" w:rsidRDefault="00C03ABD" w:rsidP="00C03AB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 задержку трудовой книжки при увольнении работника;</w:t>
      </w:r>
    </w:p>
    <w:p w:rsidR="00C03ABD" w:rsidRPr="00C03ABD" w:rsidRDefault="00C03ABD" w:rsidP="00C03AB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незаконное отстранение работника от работы, его незаконное увольнение или перевод на другую работу;</w:t>
      </w:r>
    </w:p>
    <w:p w:rsidR="00C03ABD" w:rsidRPr="00C03ABD" w:rsidRDefault="00C03ABD" w:rsidP="00C03AB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 задержку выплаты заработной платы, оплаты отпуска, выплат при увольнении и других выплат, причитающихся работнику;</w:t>
      </w:r>
    </w:p>
    <w:p w:rsidR="00C03ABD" w:rsidRPr="00C03ABD" w:rsidRDefault="00C03ABD" w:rsidP="00C03AB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 причинение ущерба имуществу работника;</w:t>
      </w:r>
    </w:p>
    <w:p w:rsidR="00C03ABD" w:rsidRPr="00C03ABD" w:rsidRDefault="00C03ABD" w:rsidP="00C03AB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иных случаях, предусмотренных Трудовым Кодексом Российской Федерации и иными федеральными законами.</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C03ABD">
        <w:rPr>
          <w:rFonts w:ascii="Times New Roman" w:eastAsia="Times New Roman" w:hAnsi="Times New Roman" w:cs="Times New Roman"/>
          <w:b/>
          <w:bCs/>
          <w:color w:val="1E2120"/>
          <w:sz w:val="30"/>
          <w:szCs w:val="30"/>
          <w:lang w:eastAsia="ru-RU"/>
        </w:rPr>
        <w:t>4. Обязанности и полномочия администрации</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4.1. </w:t>
      </w:r>
      <w:ins w:id="14" w:author="Unknown">
        <w:r w:rsidRPr="00C03ABD">
          <w:rPr>
            <w:rFonts w:ascii="Times New Roman" w:eastAsia="Times New Roman" w:hAnsi="Times New Roman" w:cs="Times New Roman"/>
            <w:color w:val="1E2120"/>
            <w:sz w:val="24"/>
            <w:szCs w:val="24"/>
            <w:u w:val="single"/>
            <w:bdr w:val="none" w:sz="0" w:space="0" w:color="auto" w:frame="1"/>
            <w:lang w:eastAsia="ru-RU"/>
          </w:rPr>
          <w:t>Администрация ДОУ обязана:</w:t>
        </w:r>
      </w:ins>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обеспечить соблюдение требований Устава, Правил внутреннего трудового распорядка и других локальных актов дошкольного образовательного учреждения;</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организовывать труд педагогических работников, учебно-вспомогательного и обслуживающего персонала в соответствии с их специальностью, квалификацией и опытом работы;</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обеспечить здоровые и безопасные условия труда. Закрепить за каждым работником соответствующее его обязанностям рабочее место и оборудование;</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своевременно знакомить с учебным планом, сеткой занятий, графиком работы;</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создать необходимые условия для работы персонала, отвечающие нормам СанПиН, содержать здания и помещения в чистоте, обеспечивать в них нормальную температуру, освещение, создать условия для хранения верхней одежды сотрудников;</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осуществлять организаторскую работу, обеспечивающую </w:t>
      </w:r>
      <w:proofErr w:type="gramStart"/>
      <w:r w:rsidRPr="00C03ABD">
        <w:rPr>
          <w:rFonts w:ascii="Times New Roman" w:eastAsia="Times New Roman" w:hAnsi="Times New Roman" w:cs="Times New Roman"/>
          <w:color w:val="1E2120"/>
          <w:sz w:val="24"/>
          <w:szCs w:val="24"/>
          <w:lang w:eastAsia="ru-RU"/>
        </w:rPr>
        <w:t>контроль за</w:t>
      </w:r>
      <w:proofErr w:type="gramEnd"/>
      <w:r w:rsidRPr="00C03ABD">
        <w:rPr>
          <w:rFonts w:ascii="Times New Roman" w:eastAsia="Times New Roman" w:hAnsi="Times New Roman" w:cs="Times New Roman"/>
          <w:color w:val="1E2120"/>
          <w:sz w:val="24"/>
          <w:szCs w:val="24"/>
          <w:lang w:eastAsia="ru-RU"/>
        </w:rPr>
        <w:t xml:space="preserve"> качеством воспитательно-образовательной деятельности и направленную на реализацию образовательных программ;</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соблюдать законодательство о труде, создавать условия труда, соответствующие правилам охраны труда, пожарной безопасности и санитарным правилам;</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создавать условия, обеспечивающие охрану жизни и здоровья детей, принимать необходимые меры для профилактики травматизма среди воспитанников и работников дошкольного образовательного учреждения;</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разработать </w:t>
      </w:r>
      <w:hyperlink r:id="rId10" w:tgtFrame="_blank" w:history="1">
        <w:r w:rsidRPr="00447942">
          <w:rPr>
            <w:rFonts w:ascii="Arial" w:eastAsia="Times New Roman" w:hAnsi="Arial" w:cs="Arial"/>
            <w:i/>
            <w:color w:val="000000" w:themeColor="text1"/>
            <w:sz w:val="24"/>
            <w:szCs w:val="24"/>
            <w:u w:val="single"/>
            <w:lang w:eastAsia="ru-RU"/>
          </w:rPr>
          <w:t>Правила внутреннего распорядка воспитанников ДОУ</w:t>
        </w:r>
      </w:hyperlink>
      <w:r w:rsidRPr="00C03ABD">
        <w:rPr>
          <w:rFonts w:ascii="Times New Roman" w:eastAsia="Times New Roman" w:hAnsi="Times New Roman" w:cs="Times New Roman"/>
          <w:color w:val="1E2120"/>
          <w:sz w:val="24"/>
          <w:szCs w:val="24"/>
          <w:lang w:eastAsia="ru-RU"/>
        </w:rPr>
        <w:t>;</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совершенствовать организацию труда, воспитательно-образовательную деятельность, создавать условия для совершенствования творческого потенциала участников педагогических отношений, создавать условия для инновационной деятельности;</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обеспечивать работников необходимыми методическими пособиями и хозяйственным инвентарём для организации эффективной работы (по мере необходимости), оказывать методическую и консультативную помощь;</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осуществлять контроль над качеством воспитательно-образовательной деятельности в ДОУ, выполнением образовательных программ;</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своевременно поддерживать и поощрять лучших работников дошкольного образовательного учреждения;</w:t>
      </w:r>
    </w:p>
    <w:p w:rsidR="00C03ABD" w:rsidRPr="00C03ABD" w:rsidRDefault="00C03ABD" w:rsidP="00C03AB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обеспечивать условия для систематического повышения квалификации работников дошкольного образовательного учреждения.</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4.2. </w:t>
      </w:r>
      <w:ins w:id="15" w:author="Unknown">
        <w:r w:rsidRPr="00C03ABD">
          <w:rPr>
            <w:rFonts w:ascii="Times New Roman" w:eastAsia="Times New Roman" w:hAnsi="Times New Roman" w:cs="Times New Roman"/>
            <w:color w:val="1E2120"/>
            <w:sz w:val="24"/>
            <w:szCs w:val="24"/>
            <w:u w:val="single"/>
            <w:bdr w:val="none" w:sz="0" w:space="0" w:color="auto" w:frame="1"/>
            <w:lang w:eastAsia="ru-RU"/>
          </w:rPr>
          <w:t>Администрация имеет право:</w:t>
        </w:r>
      </w:ins>
    </w:p>
    <w:p w:rsidR="00C03ABD" w:rsidRPr="00C03ABD" w:rsidRDefault="00C03ABD" w:rsidP="00C03AB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представлять заведующему информацию о нарушениях трудовой дисциплины работниками дошкольного образовательного учреждения;</w:t>
      </w:r>
    </w:p>
    <w:p w:rsidR="00C03ABD" w:rsidRPr="00C03ABD" w:rsidRDefault="00C03ABD" w:rsidP="00C03AB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давать руководителям структурных подразделений и отдельным специалистам указания, обязательные для исполнения в соответствии с их должностными инструкциями;</w:t>
      </w:r>
    </w:p>
    <w:p w:rsidR="00C03ABD" w:rsidRPr="00C03ABD" w:rsidRDefault="00C03ABD" w:rsidP="00C03AB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получать информацию и документы, необходимые для выполнения своих должностных обязанностей;</w:t>
      </w:r>
    </w:p>
    <w:p w:rsidR="00C03ABD" w:rsidRPr="00C03ABD" w:rsidRDefault="00C03ABD" w:rsidP="00C03AB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подписывать и визировать документы в пределах своей компетенции;</w:t>
      </w:r>
    </w:p>
    <w:p w:rsidR="00C03ABD" w:rsidRPr="00C03ABD" w:rsidRDefault="00C03ABD" w:rsidP="00C03AB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повышать свою профессиональную квалификацию;</w:t>
      </w:r>
    </w:p>
    <w:p w:rsidR="00C03ABD" w:rsidRPr="00C03ABD" w:rsidRDefault="00C03ABD" w:rsidP="00C03AB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иные права, предусмотренные трудовым законодательством Российской Федерации и должностными инструкциями.</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C03ABD">
        <w:rPr>
          <w:rFonts w:ascii="Times New Roman" w:eastAsia="Times New Roman" w:hAnsi="Times New Roman" w:cs="Times New Roman"/>
          <w:b/>
          <w:bCs/>
          <w:color w:val="1E2120"/>
          <w:sz w:val="30"/>
          <w:szCs w:val="30"/>
          <w:lang w:eastAsia="ru-RU"/>
        </w:rPr>
        <w:t>5. Основные обязанности, права и ответственность работников</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5.1. </w:t>
      </w:r>
      <w:ins w:id="16" w:author="Unknown">
        <w:r w:rsidRPr="00C03ABD">
          <w:rPr>
            <w:rFonts w:ascii="Times New Roman" w:eastAsia="Times New Roman" w:hAnsi="Times New Roman" w:cs="Times New Roman"/>
            <w:color w:val="1E2120"/>
            <w:sz w:val="24"/>
            <w:szCs w:val="24"/>
            <w:u w:val="single"/>
            <w:bdr w:val="none" w:sz="0" w:space="0" w:color="auto" w:frame="1"/>
            <w:lang w:eastAsia="ru-RU"/>
          </w:rPr>
          <w:t>Работники дошкольного образовательного учреждения обязаны:</w:t>
        </w:r>
      </w:ins>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добросовестно исполнять свои трудовые обязанности, возложенные на него трудовым договором;</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соблюдать Устав, правила внутреннего трудового распорядка детского сада, свои должностные инструкции;</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соблюдать трудовую дисциплину;</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выполнять установленные нормы труда;</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соблюдать требования по охране труда и обеспечению безопасности труда, пожарной безопасности;</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бережно относиться к имуществу дошкольного образовательного учреждения (в том числе к имуществу воспитанников и их родителей, если ДОУ несет ответственность за сохранность этого имущества) и других работников;</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незамедлительно сообщить заведующему (при отсутствии – иному должностному лицу) о возникновении ситуации, представляющей угрозу жизни и здоровью воспитанников и работников, сохранности имущества дошкольного образовательного учреждения (в том числе имущества воспитанников и их родителей, если учреждение несет ответственность за сохранность этого имущества) и других работников;</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добросовестно работать, соблюдать дисциплину труда, своевременно и точно исполнять распоряжения администрации дошкольного образовательного учреждения, использовать все рабочее время для полезного труда, не отвлекать других сотрудников от выполнения их трудовых обязанностей;</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незамедлительно сообщать администрации дошкольного образовательного учреждения обо всех случаях травматизма;</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проходить в установленные сроки периодические медицинские осмотры, соблюдать санитарные правила, гигиену труда;</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соблюдать чистоту в закреплённых помещениях, экономно расходовать материалы, тепло, электроэнергию, воду;</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проявлять заботу о воспитанниках детского сада, быть внимательными, учитывать индивидуальные особенности детей, их положение в семьях;</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соблюдать этические нормы поведения в коллективе, быть внимательными и доброжелательными в общении с родителями (законными представителями) воспитанников дошкольного образовательного учреждения;</w:t>
      </w:r>
    </w:p>
    <w:p w:rsidR="00C03ABD" w:rsidRPr="00C03ABD" w:rsidRDefault="00C03ABD" w:rsidP="00C03ABD">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систематически повышать свою квалификацию.</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5.2. </w:t>
      </w:r>
      <w:ins w:id="17" w:author="Unknown">
        <w:r w:rsidRPr="00C03ABD">
          <w:rPr>
            <w:rFonts w:ascii="Times New Roman" w:eastAsia="Times New Roman" w:hAnsi="Times New Roman" w:cs="Times New Roman"/>
            <w:color w:val="1E2120"/>
            <w:sz w:val="24"/>
            <w:szCs w:val="24"/>
            <w:u w:val="single"/>
            <w:bdr w:val="none" w:sz="0" w:space="0" w:color="auto" w:frame="1"/>
            <w:lang w:eastAsia="ru-RU"/>
          </w:rPr>
          <w:t>Педагогические работники ДОУ обязаны:</w:t>
        </w:r>
      </w:ins>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строго соблюдать трудовую дисциплину (выполнять п. 5.1);</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осуществлять свою деятельность на высоком профессиональном уровне, обеспечивать в полном объеме реализацию утвержденных образовательных программ;</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нести ответственность за жизнь, физическое и психическое здоровье ребёнка, обеспечивать охрану жизни и здоровья детей, отвечать за воспитание и обучение детей;</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контролировать соблюдение воспитанниками правил безопасности жизнедеятельности;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соблюдать правовые, нравственные и этические нормы, следовать требованиям профессиональной этики;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уважать честь и достоинство воспитанников ДОУ и других участников образовательных отношений;</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развивать у детей познавательную активность, самостоятельность, инициативу, творческие способности, формировать способность к труду, культуру здорового и безопасного образа жизни;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применять педагогически обоснованные и обеспечивающие высокое качество образования формы, методы обучения и воспитания;</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учитывать особенности психофизического развития детей и состояние их здоровья, соблюдать специальные условия, необходимые для получения дошкольного образования лицами с ограниченными возможностями здоровья, взаимодействовать при необходимости с медицинскими организациями;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выполнять требования медицинского персонала, связанные с охраной и укреплением здоровья детей, четко следить за выполнением инструкций по охране жизни и здоровья детей в помещениях дошкольного образовательного учреждения и на детских прогулочных участках;</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сотрудничать с семьёй ребёнка по вопросам воспитания и обучения;</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проводить и участвовать в родительских собраниях, осуществлять консультации, посещать заседания Родительского комитета;</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посещать детей на дому, уважать родителей (законных представителей) воспитанников, видеть в них партнеров;</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воспитывать у детей бережное отношение к имуществу дошкольного образовательного учреждения;</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заранее тщательно готовиться к занятиям;</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участвовать в работе педагогических советов ДОУ, изучать педагогическую литературу, знакомиться с опытом работы других педагогических работников;</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вести работу в методическом кабинете, готовить выставки, каталоги, подбирать материал для практической работы с детьми, оформлять наглядную педагогическую агитацию, стенды;</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совместно с музыкальным руководителем готовить развлечения, праздники, принимать участие в праздничном оформлении дошкольного образовательного учреждения;</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летний период организовывать и участвовать в оздоровительных мероприятиях на участке детского сада при непосредственном участии старшей медсестры, старшего воспитателя;</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четко планировать свою образовательно-воспитательную деятельность, держать администрацию ДОУ в курсе своих планов;</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проводить диагностики, осуществлять мониторинг, соблюдать правила и режим ведения документации;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уважать личность воспитанника детского сада, изучать его индивидуальные особенности, знать его склонности и особенности характера, помогать ему в становлении и развитии личности;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защищать и </w:t>
      </w:r>
      <w:proofErr w:type="gramStart"/>
      <w:r w:rsidRPr="00C03ABD">
        <w:rPr>
          <w:rFonts w:ascii="Times New Roman" w:eastAsia="Times New Roman" w:hAnsi="Times New Roman" w:cs="Times New Roman"/>
          <w:color w:val="1E2120"/>
          <w:sz w:val="24"/>
          <w:szCs w:val="24"/>
          <w:lang w:eastAsia="ru-RU"/>
        </w:rPr>
        <w:t>представлять права</w:t>
      </w:r>
      <w:proofErr w:type="gramEnd"/>
      <w:r w:rsidRPr="00C03ABD">
        <w:rPr>
          <w:rFonts w:ascii="Times New Roman" w:eastAsia="Times New Roman" w:hAnsi="Times New Roman" w:cs="Times New Roman"/>
          <w:color w:val="1E2120"/>
          <w:sz w:val="24"/>
          <w:szCs w:val="24"/>
          <w:lang w:eastAsia="ru-RU"/>
        </w:rPr>
        <w:t xml:space="preserve"> детей перед администрацией, советом и другими инстанциями;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допускать на свои занятия родителей (законных представителей), администрацию, представителей общественности по предварительной договоренности;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воспитателям необходимо следить за посещаемостью воспитанников своей группы, своевременно сообщать об отсутствующих детях медсестре, заведующему дошкольным образовательным учреждением;</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своевременно заполнять и аккуратно вести установленную документацию;</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систематически повышать свой профессиональный уровень;</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проходить аттестацию на соответствие занимаемой должности в порядке, установленном законодательством об образовании;</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C03ABD" w:rsidRPr="00C03ABD" w:rsidRDefault="00C03ABD" w:rsidP="00C03ABD">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проходить в установленном законодательством Российской Федерации порядке обучение и проверку знаний и навыков в области охраны труда.</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5.3. </w:t>
      </w:r>
      <w:ins w:id="18" w:author="Unknown">
        <w:r w:rsidRPr="00C03ABD">
          <w:rPr>
            <w:rFonts w:ascii="Times New Roman" w:eastAsia="Times New Roman" w:hAnsi="Times New Roman" w:cs="Times New Roman"/>
            <w:color w:val="1E2120"/>
            <w:sz w:val="24"/>
            <w:szCs w:val="24"/>
            <w:u w:val="single"/>
            <w:bdr w:val="none" w:sz="0" w:space="0" w:color="auto" w:frame="1"/>
            <w:lang w:eastAsia="ru-RU"/>
          </w:rPr>
          <w:t xml:space="preserve">Работники ДОУ имеют право </w:t>
        </w:r>
        <w:proofErr w:type="gramStart"/>
        <w:r w:rsidRPr="00C03ABD">
          <w:rPr>
            <w:rFonts w:ascii="Times New Roman" w:eastAsia="Times New Roman" w:hAnsi="Times New Roman" w:cs="Times New Roman"/>
            <w:color w:val="1E2120"/>
            <w:sz w:val="24"/>
            <w:szCs w:val="24"/>
            <w:u w:val="single"/>
            <w:bdr w:val="none" w:sz="0" w:space="0" w:color="auto" w:frame="1"/>
            <w:lang w:eastAsia="ru-RU"/>
          </w:rPr>
          <w:t>на</w:t>
        </w:r>
        <w:proofErr w:type="gramEnd"/>
        <w:r w:rsidRPr="00C03ABD">
          <w:rPr>
            <w:rFonts w:ascii="Times New Roman" w:eastAsia="Times New Roman" w:hAnsi="Times New Roman" w:cs="Times New Roman"/>
            <w:color w:val="1E2120"/>
            <w:sz w:val="24"/>
            <w:szCs w:val="24"/>
            <w:u w:val="single"/>
            <w:bdr w:val="none" w:sz="0" w:space="0" w:color="auto" w:frame="1"/>
            <w:lang w:eastAsia="ru-RU"/>
          </w:rPr>
          <w:t>:</w:t>
        </w:r>
      </w:ins>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заключение, изменение и расторжение трудового договора в порядке и на условиях, которые установлены Трудовым Кодексом Российской Федерации, иными федеральными законами;</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предоставление ему работы, обусловленной трудовым договором;</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 еженедельных выходных дней, нерабочих праздничных дней, оплачиваемых ежегодных отпусков;</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 Российской Федерации;</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участие в управлении дошкольным образовательным учреждением в предусмотренных Трудовым Кодексом Российской Федерации, иными федеральными законами, Уставом и Коллективным договором дошкольного образовательного учреждения формах;</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защиту своих трудовых прав, свобод и законных интересов всеми не запрещенными законом способами;</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Российской Федерации, иными федеральными законами;</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обязательное социальное страхование в случаях, предусмотренных федеральными законами Российской Федерации;</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повышение разряда и категории по результатам своего труда;</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моральное и материальное поощрение по результатам труда;</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совмещение профессии (должностей);</w:t>
      </w:r>
    </w:p>
    <w:p w:rsidR="00C03ABD" w:rsidRPr="00C03ABD" w:rsidRDefault="00C03ABD" w:rsidP="00C03ABD">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отстаивание своих профессиональных гражданских личностных интересов и авторитета, здоровья в спорных ситуациях при поддержке трудового коллектива, профсоюзного комитета, заведующего дошкольным образовательным учреждением.</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5.4. </w:t>
      </w:r>
      <w:ins w:id="19" w:author="Unknown">
        <w:r w:rsidRPr="00C03ABD">
          <w:rPr>
            <w:rFonts w:ascii="Times New Roman" w:eastAsia="Times New Roman" w:hAnsi="Times New Roman" w:cs="Times New Roman"/>
            <w:color w:val="1E2120"/>
            <w:sz w:val="24"/>
            <w:szCs w:val="24"/>
            <w:u w:val="single"/>
            <w:bdr w:val="none" w:sz="0" w:space="0" w:color="auto" w:frame="1"/>
            <w:lang w:eastAsia="ru-RU"/>
          </w:rPr>
          <w:t xml:space="preserve">Педагогические работники имеют дополнительно право </w:t>
        </w:r>
        <w:proofErr w:type="gramStart"/>
        <w:r w:rsidRPr="00C03ABD">
          <w:rPr>
            <w:rFonts w:ascii="Times New Roman" w:eastAsia="Times New Roman" w:hAnsi="Times New Roman" w:cs="Times New Roman"/>
            <w:color w:val="1E2120"/>
            <w:sz w:val="24"/>
            <w:szCs w:val="24"/>
            <w:u w:val="single"/>
            <w:bdr w:val="none" w:sz="0" w:space="0" w:color="auto" w:frame="1"/>
            <w:lang w:eastAsia="ru-RU"/>
          </w:rPr>
          <w:t>на</w:t>
        </w:r>
        <w:proofErr w:type="gramEnd"/>
        <w:r w:rsidRPr="00C03ABD">
          <w:rPr>
            <w:rFonts w:ascii="Times New Roman" w:eastAsia="Times New Roman" w:hAnsi="Times New Roman" w:cs="Times New Roman"/>
            <w:color w:val="1E2120"/>
            <w:sz w:val="24"/>
            <w:szCs w:val="24"/>
            <w:u w:val="single"/>
            <w:bdr w:val="none" w:sz="0" w:space="0" w:color="auto" w:frame="1"/>
            <w:lang w:eastAsia="ru-RU"/>
          </w:rPr>
          <w:t>:</w:t>
        </w:r>
      </w:ins>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самостоятельное определение форм, средств и методов своей педагогической деятельности в рамках воспитательной концепции дошкольного образовательного учреждения, а также на обращение, при необходимости, к родителям (законным представителям) воспитанников для усиления контроля с их стороны за поведением и развитием детей;</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свободное выражение своего мнения, свободу от вмешательства в профессиональную деятельность;</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обращение в комиссию по урегулированию споров между участниками образовательных отношений;</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творческую инициативу, разработку и применение авторских программ и методов обучения и воспитания в пределах реализуемой образовательной программы;</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выбор учебных пособий, материалов и иных средств обучения и воспитания в соответствии с образовательной программой ДОУ и в порядке, установленном законодательством об образовании;</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участие в разработке образовательных программ, в том числе учебных планов, методических материалов и иных компонентов образовательных программ;</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осуществление научной,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бесплатное пользование библиотеками и информационными ресурсами, а также доступ в порядке, установленном локальными нормативными актами дошкольного образовательного учреждения,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или исследовательской деятельности в детском саду;</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участие в обсуждении вопросов, относящихся к деятельности детского сада, в том числе через органы управления и общественные организации;</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защиту профессиональной чести и достоинства, на справедливое и объективное расследование нарушения норм профессиональной этики;</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право на сокращенную продолжительность рабочего времени;</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право на дополнительное профессиональное образование по профилю педагогической деятельности не реже чем один раз в три года;</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ежегодный основной удлиненный оплачиваемый отпуск;</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длительный отпуск сроком до одного года не реже чем через каждые десять лет непрерывной педагогической работы;</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досрочное назначение страховой пенсии по старости в порядке, установленном законодательством Российской Федерации;</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C03ABD" w:rsidRPr="00C03ABD" w:rsidRDefault="00C03ABD" w:rsidP="00C03ABD">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5.5. </w:t>
      </w:r>
      <w:ins w:id="20" w:author="Unknown">
        <w:r w:rsidRPr="00C03ABD">
          <w:rPr>
            <w:rFonts w:ascii="Times New Roman" w:eastAsia="Times New Roman" w:hAnsi="Times New Roman" w:cs="Times New Roman"/>
            <w:color w:val="1E2120"/>
            <w:sz w:val="24"/>
            <w:szCs w:val="24"/>
            <w:u w:val="single"/>
            <w:bdr w:val="none" w:sz="0" w:space="0" w:color="auto" w:frame="1"/>
            <w:lang w:eastAsia="ru-RU"/>
          </w:rPr>
          <w:t>Ответственность работников:</w:t>
        </w:r>
      </w:ins>
    </w:p>
    <w:p w:rsidR="00C03ABD" w:rsidRPr="00C03ABD" w:rsidRDefault="00C03ABD" w:rsidP="00C03ABD">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C03ABD" w:rsidRPr="00C03ABD" w:rsidRDefault="00C03ABD" w:rsidP="00C03ABD">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педагогические работники несут ответственность в установленном законодательством Российской Федерации порядке за несоблюдение прав и свобод воспитанников, родителей (законных представителей) воспитанников, за реализацию не в полном объеме образовательной программы в соответствии с учебным планом, за качество обучения и соответствие ФГОС ДО, за жизнь и здоровье воспитанников в дошкольном образовательном учреждении, на его территории, во время прогулок, экскурсий и т.п., разглашение</w:t>
      </w:r>
      <w:proofErr w:type="gramEnd"/>
      <w:r w:rsidRPr="00C03ABD">
        <w:rPr>
          <w:rFonts w:ascii="Times New Roman" w:eastAsia="Times New Roman" w:hAnsi="Times New Roman" w:cs="Times New Roman"/>
          <w:color w:val="1E2120"/>
          <w:sz w:val="24"/>
          <w:szCs w:val="24"/>
          <w:lang w:eastAsia="ru-RU"/>
        </w:rPr>
        <w:t xml:space="preserve"> персональных данных участников воспитательно-образовательных отношений, неоказание первой помощи пострадавшему при несчастном случае;</w:t>
      </w:r>
    </w:p>
    <w:p w:rsidR="00C03ABD" w:rsidRPr="00C03ABD" w:rsidRDefault="00C03ABD" w:rsidP="00C03ABD">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их обязанностей также учитывается при прохождении ими аттестации;</w:t>
      </w:r>
    </w:p>
    <w:p w:rsidR="00C03ABD" w:rsidRPr="00C03ABD" w:rsidRDefault="00C03ABD" w:rsidP="00C03ABD">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работники несут материальную ответственность за причинение по вине работника ущерба имуществу ДОУ или третьих лиц, за имущество которых отвечает дошкольное образовательное учреждение.</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5.6. </w:t>
      </w:r>
      <w:ins w:id="21" w:author="Unknown">
        <w:r w:rsidRPr="00C03ABD">
          <w:rPr>
            <w:rFonts w:ascii="Times New Roman" w:eastAsia="Times New Roman" w:hAnsi="Times New Roman" w:cs="Times New Roman"/>
            <w:color w:val="1E2120"/>
            <w:sz w:val="24"/>
            <w:szCs w:val="24"/>
            <w:u w:val="single"/>
            <w:bdr w:val="none" w:sz="0" w:space="0" w:color="auto" w:frame="1"/>
            <w:lang w:eastAsia="ru-RU"/>
          </w:rPr>
          <w:t>Педагогическим и другим работникам запрещается:</w:t>
        </w:r>
      </w:ins>
    </w:p>
    <w:p w:rsidR="00C03ABD" w:rsidRPr="00C03ABD" w:rsidRDefault="00C03ABD" w:rsidP="00C03ABD">
      <w:pPr>
        <w:numPr>
          <w:ilvl w:val="0"/>
          <w:numId w:val="1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изменять по своему усмотрению расписание занятий и график работы;</w:t>
      </w:r>
    </w:p>
    <w:p w:rsidR="00C03ABD" w:rsidRPr="00C03ABD" w:rsidRDefault="00C03ABD" w:rsidP="00C03ABD">
      <w:pPr>
        <w:numPr>
          <w:ilvl w:val="0"/>
          <w:numId w:val="1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нарушать установленный в ДОУ режим дня, отменять, удлинять или сокращать продолжительность непосредственно образовательной деятельности и других режимных моментов;</w:t>
      </w:r>
    </w:p>
    <w:p w:rsidR="00C03ABD" w:rsidRPr="00C03ABD" w:rsidRDefault="00C03ABD" w:rsidP="00C03ABD">
      <w:pPr>
        <w:numPr>
          <w:ilvl w:val="0"/>
          <w:numId w:val="1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оставлять детей без присмотра во время приема, мытья рук, приема пищи, проведения всех видов деятельности, выхода на прогулку и в период возвращения с нее, во время проведения мероприятий во 2-й половине дня и на физкультурных занятиях, в кабинетах дополнительного образования;</w:t>
      </w:r>
    </w:p>
    <w:p w:rsidR="00C03ABD" w:rsidRPr="00C03ABD" w:rsidRDefault="00C03ABD" w:rsidP="00C03ABD">
      <w:pPr>
        <w:numPr>
          <w:ilvl w:val="0"/>
          <w:numId w:val="1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отдавать детей посторонним лицам, несовершеннолетним родственникам, лицам в нетрезвом состоянии, отпускать детей одних по просьбе родителей.</w:t>
      </w:r>
    </w:p>
    <w:p w:rsidR="00C03ABD" w:rsidRPr="00C03ABD" w:rsidRDefault="00C03ABD" w:rsidP="00C03ABD">
      <w:pPr>
        <w:numPr>
          <w:ilvl w:val="0"/>
          <w:numId w:val="1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разглашать персональные данные участников воспитательно-образовательной деятельности дошкольного образовательного учреждения;</w:t>
      </w:r>
    </w:p>
    <w:p w:rsidR="00C03ABD" w:rsidRPr="00C03ABD" w:rsidRDefault="00C03ABD" w:rsidP="00C03ABD">
      <w:pPr>
        <w:numPr>
          <w:ilvl w:val="0"/>
          <w:numId w:val="1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применять к воспитанникам меры физического и психического насилия;</w:t>
      </w:r>
    </w:p>
    <w:p w:rsidR="00C03ABD" w:rsidRPr="00C03ABD" w:rsidRDefault="00C03ABD" w:rsidP="00C03ABD">
      <w:pPr>
        <w:numPr>
          <w:ilvl w:val="0"/>
          <w:numId w:val="1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оказывать платные образовательные услуги воспитанникам в ДОУ, если это приводит к конфликту интересов педагогического работника;</w:t>
      </w:r>
    </w:p>
    <w:p w:rsidR="00C03ABD" w:rsidRPr="00C03ABD" w:rsidRDefault="00C03ABD" w:rsidP="00C03ABD">
      <w:pPr>
        <w:numPr>
          <w:ilvl w:val="0"/>
          <w:numId w:val="1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 xml:space="preserve">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детям недостоверных сведений об исторических, о </w:t>
      </w:r>
      <w:r w:rsidRPr="00C03ABD">
        <w:rPr>
          <w:rFonts w:ascii="Times New Roman" w:eastAsia="Times New Roman" w:hAnsi="Times New Roman" w:cs="Times New Roman"/>
          <w:color w:val="1E2120"/>
          <w:sz w:val="24"/>
          <w:szCs w:val="24"/>
          <w:lang w:eastAsia="ru-RU"/>
        </w:rPr>
        <w:lastRenderedPageBreak/>
        <w:t>национальных</w:t>
      </w:r>
      <w:proofErr w:type="gramEnd"/>
      <w:r w:rsidRPr="00C03ABD">
        <w:rPr>
          <w:rFonts w:ascii="Times New Roman" w:eastAsia="Times New Roman" w:hAnsi="Times New Roman" w:cs="Times New Roman"/>
          <w:color w:val="1E2120"/>
          <w:sz w:val="24"/>
          <w:szCs w:val="24"/>
          <w:lang w:eastAsia="ru-RU"/>
        </w:rPr>
        <w:t xml:space="preserve">, религиозных и культурных </w:t>
      </w:r>
      <w:proofErr w:type="gramStart"/>
      <w:r w:rsidRPr="00C03ABD">
        <w:rPr>
          <w:rFonts w:ascii="Times New Roman" w:eastAsia="Times New Roman" w:hAnsi="Times New Roman" w:cs="Times New Roman"/>
          <w:color w:val="1E2120"/>
          <w:sz w:val="24"/>
          <w:szCs w:val="24"/>
          <w:lang w:eastAsia="ru-RU"/>
        </w:rPr>
        <w:t>традициях</w:t>
      </w:r>
      <w:proofErr w:type="gramEnd"/>
      <w:r w:rsidRPr="00C03ABD">
        <w:rPr>
          <w:rFonts w:ascii="Times New Roman" w:eastAsia="Times New Roman" w:hAnsi="Times New Roman" w:cs="Times New Roman"/>
          <w:color w:val="1E2120"/>
          <w:sz w:val="24"/>
          <w:szCs w:val="24"/>
          <w:lang w:eastAsia="ru-RU"/>
        </w:rPr>
        <w:t xml:space="preserve"> народов, а также для побуждения воспитанников к действиям, противоречащим Конституции Российской Федерации.</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5.7. </w:t>
      </w:r>
      <w:ins w:id="22" w:author="Unknown">
        <w:r w:rsidRPr="00C03ABD">
          <w:rPr>
            <w:rFonts w:ascii="Times New Roman" w:eastAsia="Times New Roman" w:hAnsi="Times New Roman" w:cs="Times New Roman"/>
            <w:color w:val="1E2120"/>
            <w:sz w:val="24"/>
            <w:szCs w:val="24"/>
            <w:u w:val="single"/>
            <w:bdr w:val="none" w:sz="0" w:space="0" w:color="auto" w:frame="1"/>
            <w:lang w:eastAsia="ru-RU"/>
          </w:rPr>
          <w:t>В помещениях и на территории ДОУ запрещается:</w:t>
        </w:r>
      </w:ins>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отвлекать работников дошкольного образовательного учреждения от их непосредственной работы;</w:t>
      </w:r>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присутствие посторонних лиц в группах и других местах детского сада, без разрешения заведующего или его заместителей;</w:t>
      </w:r>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разбирать конфликтные ситуации в присутствии детей, родителей (законных представителей) воспитанников;</w:t>
      </w:r>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говорить о недостатках и неудачах воспитанника при других родителях (законных представителях) и детях;</w:t>
      </w:r>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громко разговаривать и шуметь в коридорах, особенно во время проведения непосредственно образовательной деятельности и дневного сна детей;</w:t>
      </w:r>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находиться в верхней одежде и в головных уборах в помещениях детского сада;</w:t>
      </w:r>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пользоваться громкой связью мобильных телефонов;</w:t>
      </w:r>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курить в помещениях и на территории дошкольного образовательного учреждения;</w:t>
      </w:r>
    </w:p>
    <w:p w:rsidR="00C03ABD" w:rsidRPr="00C03ABD" w:rsidRDefault="00C03ABD" w:rsidP="00C03ABD">
      <w:pPr>
        <w:numPr>
          <w:ilvl w:val="0"/>
          <w:numId w:val="20"/>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распивать спиртные напитки, приобретать, хранить, изготавливать (перерабатывать) употреблять и передавать другим лицам наркотические средства и психотропные вещества.</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C03ABD">
        <w:rPr>
          <w:rFonts w:ascii="Times New Roman" w:eastAsia="Times New Roman" w:hAnsi="Times New Roman" w:cs="Times New Roman"/>
          <w:b/>
          <w:bCs/>
          <w:color w:val="1E2120"/>
          <w:sz w:val="30"/>
          <w:szCs w:val="30"/>
          <w:lang w:eastAsia="ru-RU"/>
        </w:rPr>
        <w:t>6. Режим работы и время отдыха</w:t>
      </w:r>
    </w:p>
    <w:p w:rsidR="00C03ABD" w:rsidRPr="00C03ABD" w:rsidRDefault="00C03ABD" w:rsidP="0006110D">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6.1. Дошкольное образовательное учреждение работает в режиме 5-ти дневной рабочей недели (выходные - суббота, воскресенье).</w:t>
      </w:r>
      <w:r w:rsidRPr="00C03ABD">
        <w:rPr>
          <w:rFonts w:ascii="Times New Roman" w:eastAsia="Times New Roman" w:hAnsi="Times New Roman" w:cs="Times New Roman"/>
          <w:color w:val="1E2120"/>
          <w:sz w:val="24"/>
          <w:szCs w:val="24"/>
          <w:lang w:eastAsia="ru-RU"/>
        </w:rPr>
        <w:br/>
        <w:t>6.2. </w:t>
      </w:r>
      <w:ins w:id="23" w:author="Unknown">
        <w:r w:rsidRPr="00C03ABD">
          <w:rPr>
            <w:rFonts w:ascii="Times New Roman" w:eastAsia="Times New Roman" w:hAnsi="Times New Roman" w:cs="Times New Roman"/>
            <w:color w:val="1E2120"/>
            <w:sz w:val="24"/>
            <w:szCs w:val="24"/>
            <w:u w:val="single"/>
            <w:bdr w:val="none" w:sz="0" w:space="0" w:color="auto" w:frame="1"/>
            <w:lang w:eastAsia="ru-RU"/>
          </w:rPr>
          <w:t>Продолжительность рабочего дня:</w:t>
        </w:r>
      </w:ins>
    </w:p>
    <w:p w:rsidR="00C03ABD" w:rsidRPr="00C03ABD" w:rsidRDefault="00C03ABD" w:rsidP="00C03ABD">
      <w:pPr>
        <w:numPr>
          <w:ilvl w:val="0"/>
          <w:numId w:val="2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для старших воспитателей и воспитателей, определяется из расчета 36 часов в неделю;</w:t>
      </w:r>
    </w:p>
    <w:p w:rsidR="00C03ABD" w:rsidRPr="00C03ABD" w:rsidRDefault="00C03ABD" w:rsidP="00C03ABD">
      <w:pPr>
        <w:numPr>
          <w:ilvl w:val="0"/>
          <w:numId w:val="2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для инструктора по физической культуре - 30 часов в неделю;</w:t>
      </w:r>
    </w:p>
    <w:p w:rsidR="00C03ABD" w:rsidRPr="00C03ABD" w:rsidRDefault="00C03ABD" w:rsidP="00C03ABD">
      <w:pPr>
        <w:numPr>
          <w:ilvl w:val="0"/>
          <w:numId w:val="2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для педагога-психолога - 36 часов в неделю;</w:t>
      </w:r>
    </w:p>
    <w:p w:rsidR="00C03ABD" w:rsidRPr="00C03ABD" w:rsidRDefault="00C03ABD" w:rsidP="00C03ABD">
      <w:pPr>
        <w:numPr>
          <w:ilvl w:val="0"/>
          <w:numId w:val="2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для учителя-логопеда, учителя-дефектолога - 20 часов в неделю;</w:t>
      </w:r>
    </w:p>
    <w:p w:rsidR="00C03ABD" w:rsidRPr="00C03ABD" w:rsidRDefault="00C03ABD" w:rsidP="00C03ABD">
      <w:pPr>
        <w:numPr>
          <w:ilvl w:val="0"/>
          <w:numId w:val="2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для</w:t>
      </w:r>
      <w:proofErr w:type="gramEnd"/>
      <w:r w:rsidRPr="00C03ABD">
        <w:rPr>
          <w:rFonts w:ascii="Times New Roman" w:eastAsia="Times New Roman" w:hAnsi="Times New Roman" w:cs="Times New Roman"/>
          <w:color w:val="1E2120"/>
          <w:sz w:val="24"/>
          <w:szCs w:val="24"/>
          <w:lang w:eastAsia="ru-RU"/>
        </w:rPr>
        <w:t xml:space="preserve"> </w:t>
      </w:r>
      <w:proofErr w:type="gramStart"/>
      <w:r w:rsidRPr="00C03ABD">
        <w:rPr>
          <w:rFonts w:ascii="Times New Roman" w:eastAsia="Times New Roman" w:hAnsi="Times New Roman" w:cs="Times New Roman"/>
          <w:color w:val="1E2120"/>
          <w:sz w:val="24"/>
          <w:szCs w:val="24"/>
          <w:lang w:eastAsia="ru-RU"/>
        </w:rPr>
        <w:t>музыкальный</w:t>
      </w:r>
      <w:proofErr w:type="gramEnd"/>
      <w:r w:rsidRPr="00C03ABD">
        <w:rPr>
          <w:rFonts w:ascii="Times New Roman" w:eastAsia="Times New Roman" w:hAnsi="Times New Roman" w:cs="Times New Roman"/>
          <w:color w:val="1E2120"/>
          <w:sz w:val="24"/>
          <w:szCs w:val="24"/>
          <w:lang w:eastAsia="ru-RU"/>
        </w:rPr>
        <w:t xml:space="preserve"> руководитель - 24 часа в неделю;</w:t>
      </w:r>
    </w:p>
    <w:p w:rsidR="00C03ABD" w:rsidRPr="00C03ABD" w:rsidRDefault="00C03ABD" w:rsidP="00C03ABD">
      <w:pPr>
        <w:numPr>
          <w:ilvl w:val="0"/>
          <w:numId w:val="21"/>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для педагога дополнительного образования – 18 часов в неделю.</w:t>
      </w:r>
    </w:p>
    <w:p w:rsidR="00C03ABD" w:rsidRPr="00C03ABD" w:rsidRDefault="00C03ABD" w:rsidP="00CB756B">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6.3. Продолжительность рабочего дня руководящего, административно - хозяйств</w:t>
      </w:r>
      <w:r w:rsidR="0006110D">
        <w:rPr>
          <w:rFonts w:ascii="Times New Roman" w:eastAsia="Times New Roman" w:hAnsi="Times New Roman" w:cs="Times New Roman"/>
          <w:color w:val="1E2120"/>
          <w:sz w:val="24"/>
          <w:szCs w:val="24"/>
          <w:lang w:eastAsia="ru-RU"/>
        </w:rPr>
        <w:t>енного, обслуживающего и учебно</w:t>
      </w:r>
      <w:r w:rsidRPr="00C03ABD">
        <w:rPr>
          <w:rFonts w:ascii="Times New Roman" w:eastAsia="Times New Roman" w:hAnsi="Times New Roman" w:cs="Times New Roman"/>
          <w:color w:val="1E2120"/>
          <w:sz w:val="24"/>
          <w:szCs w:val="24"/>
          <w:lang w:eastAsia="ru-RU"/>
        </w:rPr>
        <w:t>-вспомогательного персонала определяется из расчета 40 - часов рабочей недели.</w:t>
      </w:r>
      <w:r w:rsidRPr="00C03ABD">
        <w:rPr>
          <w:rFonts w:ascii="Times New Roman" w:eastAsia="Times New Roman" w:hAnsi="Times New Roman" w:cs="Times New Roman"/>
          <w:color w:val="1E2120"/>
          <w:sz w:val="24"/>
          <w:szCs w:val="24"/>
          <w:lang w:eastAsia="ru-RU"/>
        </w:rPr>
        <w:br/>
        <w:t>6.4. Для работников, занимающих следующие должности, устанавливается ненормированный рабочий день: заведующий, заместители заведующего, завхоз.</w:t>
      </w:r>
      <w:r w:rsidRPr="00C03ABD">
        <w:rPr>
          <w:rFonts w:ascii="Times New Roman" w:eastAsia="Times New Roman" w:hAnsi="Times New Roman" w:cs="Times New Roman"/>
          <w:color w:val="1E2120"/>
          <w:sz w:val="24"/>
          <w:szCs w:val="24"/>
          <w:lang w:eastAsia="ru-RU"/>
        </w:rPr>
        <w:br/>
        <w:t xml:space="preserve">6.5. Режим рабочего времени для работников кухни устанавливается: с </w:t>
      </w:r>
      <w:r w:rsidR="006F41EB" w:rsidRPr="00447942">
        <w:rPr>
          <w:rFonts w:ascii="Times New Roman" w:eastAsia="Times New Roman" w:hAnsi="Times New Roman" w:cs="Times New Roman"/>
          <w:color w:val="1E2120"/>
          <w:sz w:val="24"/>
          <w:szCs w:val="24"/>
          <w:lang w:eastAsia="ru-RU"/>
        </w:rPr>
        <w:t>6.00 до _16.00</w:t>
      </w:r>
      <w:r w:rsidRPr="00C03ABD">
        <w:rPr>
          <w:rFonts w:ascii="Times New Roman" w:eastAsia="Times New Roman" w:hAnsi="Times New Roman" w:cs="Times New Roman"/>
          <w:color w:val="1E2120"/>
          <w:sz w:val="24"/>
          <w:szCs w:val="24"/>
          <w:lang w:eastAsia="ru-RU"/>
        </w:rPr>
        <w:t>_.</w:t>
      </w:r>
      <w:r w:rsidRPr="00C03ABD">
        <w:rPr>
          <w:rFonts w:ascii="Times New Roman" w:eastAsia="Times New Roman" w:hAnsi="Times New Roman" w:cs="Times New Roman"/>
          <w:color w:val="1E2120"/>
          <w:sz w:val="24"/>
          <w:szCs w:val="24"/>
          <w:lang w:eastAsia="ru-RU"/>
        </w:rPr>
        <w:br/>
        <w:t>6.6. Для сторожей дошкольного образовательного учреждения устанавливается режим рабочего времени согласно графику сменности.</w:t>
      </w:r>
      <w:r w:rsidRPr="00C03ABD">
        <w:rPr>
          <w:rFonts w:ascii="Times New Roman" w:eastAsia="Times New Roman" w:hAnsi="Times New Roman" w:cs="Times New Roman"/>
          <w:color w:val="1E2120"/>
          <w:sz w:val="24"/>
          <w:szCs w:val="24"/>
          <w:lang w:eastAsia="ru-RU"/>
        </w:rPr>
        <w:br/>
        <w:t>6.7. Продолжительность рабочего дня, режим рабочего времени и время отдыха, выходные дни для работников определяются графиками работы, составляемыми с соблюдением установленной продолжительности рабочего времени за неделю и утверждаются приказом заведующего ДОУ по согласованию с выборным профсоюзным органом. Графики работы доводятся до сведения работников под личную роспись и вывешиваются на видном месте.</w:t>
      </w:r>
      <w:r w:rsidRPr="00C03ABD">
        <w:rPr>
          <w:rFonts w:ascii="Times New Roman" w:eastAsia="Times New Roman" w:hAnsi="Times New Roman" w:cs="Times New Roman"/>
          <w:color w:val="1E2120"/>
          <w:sz w:val="24"/>
          <w:szCs w:val="24"/>
          <w:lang w:eastAsia="ru-RU"/>
        </w:rPr>
        <w:br/>
        <w:t xml:space="preserve">6.8. Рабочее время педагогического работника определяется расписанием образовательной деятельности, которое составляется и утверждается администрацией ДОУ с учетом обеспечения </w:t>
      </w:r>
      <w:r w:rsidRPr="00C03ABD">
        <w:rPr>
          <w:rFonts w:ascii="Times New Roman" w:eastAsia="Times New Roman" w:hAnsi="Times New Roman" w:cs="Times New Roman"/>
          <w:color w:val="1E2120"/>
          <w:sz w:val="24"/>
          <w:szCs w:val="24"/>
          <w:lang w:eastAsia="ru-RU"/>
        </w:rPr>
        <w:lastRenderedPageBreak/>
        <w:t>педагогической целесообразности, соблюдения санитарно-гигиенических норм и максимальной экономии времени педагога.</w:t>
      </w:r>
      <w:r w:rsidRPr="00C03ABD">
        <w:rPr>
          <w:rFonts w:ascii="Times New Roman" w:eastAsia="Times New Roman" w:hAnsi="Times New Roman" w:cs="Times New Roman"/>
          <w:color w:val="1E2120"/>
          <w:sz w:val="24"/>
          <w:szCs w:val="24"/>
          <w:lang w:eastAsia="ru-RU"/>
        </w:rPr>
        <w:br/>
        <w:t>6.9. Установленный в начале учебного года объем учебной нагрузки не может быть уменьшен в течение учебного года по инициативе администрации ДОУ, за исключением случаев уменьшения количества групп.</w:t>
      </w:r>
      <w:r w:rsidRPr="00C03ABD">
        <w:rPr>
          <w:rFonts w:ascii="Times New Roman" w:eastAsia="Times New Roman" w:hAnsi="Times New Roman" w:cs="Times New Roman"/>
          <w:color w:val="1E2120"/>
          <w:sz w:val="24"/>
          <w:szCs w:val="24"/>
          <w:lang w:eastAsia="ru-RU"/>
        </w:rPr>
        <w:br/>
        <w:t>6.10. Администрация дошкольного образовательного учреждения строго ведет учет соблюдения рабочего времени всеми сотрудниками детского сада.</w:t>
      </w:r>
      <w:r w:rsidRPr="00C03ABD">
        <w:rPr>
          <w:rFonts w:ascii="Times New Roman" w:eastAsia="Times New Roman" w:hAnsi="Times New Roman" w:cs="Times New Roman"/>
          <w:color w:val="1E2120"/>
          <w:sz w:val="24"/>
          <w:szCs w:val="24"/>
          <w:lang w:eastAsia="ru-RU"/>
        </w:rPr>
        <w:br/>
        <w:t>6.11. В случае неявки на работу по болезни работник обязан известить администрацию как можно раньше, а также предоставить листок временной нетрудоспособности в первый день выхода на работу.</w:t>
      </w:r>
      <w:r w:rsidRPr="00C03ABD">
        <w:rPr>
          <w:rFonts w:ascii="Times New Roman" w:eastAsia="Times New Roman" w:hAnsi="Times New Roman" w:cs="Times New Roman"/>
          <w:color w:val="1E2120"/>
          <w:sz w:val="24"/>
          <w:szCs w:val="24"/>
          <w:lang w:eastAsia="ru-RU"/>
        </w:rPr>
        <w:br/>
        <w:t>6.12. Общее собрание трудового коллектива, заседание Педагогического совета, совещания при заведующем не должны продолжаться более двух часов.</w:t>
      </w:r>
      <w:r w:rsidRPr="00C03ABD">
        <w:rPr>
          <w:rFonts w:ascii="Times New Roman" w:eastAsia="Times New Roman" w:hAnsi="Times New Roman" w:cs="Times New Roman"/>
          <w:color w:val="1E2120"/>
          <w:sz w:val="24"/>
          <w:szCs w:val="24"/>
          <w:lang w:eastAsia="ru-RU"/>
        </w:rPr>
        <w:br/>
        <w:t>6.13. Привлечение к работе работников в установленные графиком выходные и праздничные дни не допускается и может лишь иметь место в случаях, предусмотренных законодательством.</w:t>
      </w:r>
      <w:r w:rsidRPr="00C03ABD">
        <w:rPr>
          <w:rFonts w:ascii="Times New Roman" w:eastAsia="Times New Roman" w:hAnsi="Times New Roman" w:cs="Times New Roman"/>
          <w:color w:val="1E2120"/>
          <w:sz w:val="24"/>
          <w:szCs w:val="24"/>
          <w:lang w:eastAsia="ru-RU"/>
        </w:rPr>
        <w:br/>
        <w:t>6.14. Администрация привлекает работников к дежурству по ДОУ в рабочее время. Дежурство должно начинаться не ранее чем за 20 минут до начала занятий и продолжаться не более 20 минут после окончаний занятий данного педагогического работника. График дежурств составляется на месяц и утверждается заведующим дошкольным образовательным учреждением по согласованию с профсоюзным комитетом.</w:t>
      </w:r>
      <w:r w:rsidRPr="00C03ABD">
        <w:rPr>
          <w:rFonts w:ascii="Times New Roman" w:eastAsia="Times New Roman" w:hAnsi="Times New Roman" w:cs="Times New Roman"/>
          <w:color w:val="1E2120"/>
          <w:sz w:val="24"/>
          <w:szCs w:val="24"/>
          <w:lang w:eastAsia="ru-RU"/>
        </w:rPr>
        <w:br/>
        <w:t>6.15. Общие собрания трудового коллектива проводятся по мере необходимости, но не реже одного раза в год. Заседания педагогического совета проводятся не реже 3-4 раз в год. Все заседания проводятся в нерабочее время и не должны продолжаться более двух часов, родительские собрания - более полутора часов.</w:t>
      </w:r>
      <w:r w:rsidRPr="00C03ABD">
        <w:rPr>
          <w:rFonts w:ascii="Times New Roman" w:eastAsia="Times New Roman" w:hAnsi="Times New Roman" w:cs="Times New Roman"/>
          <w:color w:val="1E2120"/>
          <w:sz w:val="24"/>
          <w:szCs w:val="24"/>
          <w:lang w:eastAsia="ru-RU"/>
        </w:rPr>
        <w:br/>
        <w:t xml:space="preserve">6.16. Работникам ДОУ предоставляется ежегодный оплачиваемый отпуск сроком не менее 28 календарных дней. Педагогическим работникам предоставляется удлиненный отпуск продолжительностью 42 </w:t>
      </w:r>
      <w:proofErr w:type="gramStart"/>
      <w:r w:rsidRPr="00C03ABD">
        <w:rPr>
          <w:rFonts w:ascii="Times New Roman" w:eastAsia="Times New Roman" w:hAnsi="Times New Roman" w:cs="Times New Roman"/>
          <w:color w:val="1E2120"/>
          <w:sz w:val="24"/>
          <w:szCs w:val="24"/>
          <w:lang w:eastAsia="ru-RU"/>
        </w:rPr>
        <w:t>календарных</w:t>
      </w:r>
      <w:proofErr w:type="gramEnd"/>
      <w:r w:rsidRPr="00C03ABD">
        <w:rPr>
          <w:rFonts w:ascii="Times New Roman" w:eastAsia="Times New Roman" w:hAnsi="Times New Roman" w:cs="Times New Roman"/>
          <w:color w:val="1E2120"/>
          <w:sz w:val="24"/>
          <w:szCs w:val="24"/>
          <w:lang w:eastAsia="ru-RU"/>
        </w:rPr>
        <w:t xml:space="preserve"> дня. Отпуск предоставляется в соответствии с графиком, утверждаемым заведующим ДОУ с учетом мнения выборного профсоюзного органа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 Предоставление отпуска заведующему оформляется приказом Управления образования, другим работникам - приказом по дошкольному образовательному учреждению.</w:t>
      </w:r>
      <w:r w:rsidRPr="00C03ABD">
        <w:rPr>
          <w:rFonts w:ascii="Times New Roman" w:eastAsia="Times New Roman" w:hAnsi="Times New Roman" w:cs="Times New Roman"/>
          <w:color w:val="1E2120"/>
          <w:sz w:val="24"/>
          <w:szCs w:val="24"/>
          <w:lang w:eastAsia="ru-RU"/>
        </w:rPr>
        <w:br/>
        <w:t>6.17. Право на использование отпуска за первый год работы возникает у работника по истечении шести месяцев его непрерывной работы в ДОУ. По соглашению сторон оплачиваемый отпуск работнику может быть предоставлен и до истечения шести месяцев (ч.2 ст.122 ТК РФ).</w:t>
      </w:r>
      <w:r w:rsidRPr="00C03ABD">
        <w:rPr>
          <w:rFonts w:ascii="Times New Roman" w:eastAsia="Times New Roman" w:hAnsi="Times New Roman" w:cs="Times New Roman"/>
          <w:color w:val="1E2120"/>
          <w:sz w:val="24"/>
          <w:szCs w:val="24"/>
          <w:lang w:eastAsia="ru-RU"/>
        </w:rPr>
        <w:br/>
      </w:r>
      <w:ins w:id="24" w:author="Unknown">
        <w:r w:rsidRPr="00C03ABD">
          <w:rPr>
            <w:rFonts w:ascii="Times New Roman" w:eastAsia="Times New Roman" w:hAnsi="Times New Roman" w:cs="Times New Roman"/>
            <w:color w:val="1E2120"/>
            <w:sz w:val="24"/>
            <w:szCs w:val="24"/>
            <w:u w:val="single"/>
            <w:bdr w:val="none" w:sz="0" w:space="0" w:color="auto" w:frame="1"/>
            <w:lang w:eastAsia="ru-RU"/>
          </w:rPr>
          <w:t>До истечения шести месяцев непрерывной работы оплачиваемый отпуск по заявлению работника должен быть предоставлен:</w:t>
        </w:r>
      </w:ins>
    </w:p>
    <w:p w:rsidR="00C03ABD" w:rsidRPr="00C03ABD" w:rsidRDefault="00C03ABD" w:rsidP="00C03ABD">
      <w:pPr>
        <w:numPr>
          <w:ilvl w:val="0"/>
          <w:numId w:val="2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женщинам - перед отпуском по беременности и родам или непосредственно после него;</w:t>
      </w:r>
    </w:p>
    <w:p w:rsidR="00C03ABD" w:rsidRPr="00C03ABD" w:rsidRDefault="00C03ABD" w:rsidP="00C03ABD">
      <w:pPr>
        <w:numPr>
          <w:ilvl w:val="0"/>
          <w:numId w:val="2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работникам в возрасте до восемнадцати лет;</w:t>
      </w:r>
    </w:p>
    <w:p w:rsidR="00C03ABD" w:rsidRPr="00C03ABD" w:rsidRDefault="00C03ABD" w:rsidP="00C03ABD">
      <w:pPr>
        <w:numPr>
          <w:ilvl w:val="0"/>
          <w:numId w:val="2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работникам, усыновившим ребенка (детей) в возрасте до трех месяцев;</w:t>
      </w:r>
    </w:p>
    <w:p w:rsidR="00C03ABD" w:rsidRPr="00C03ABD" w:rsidRDefault="00C03ABD" w:rsidP="00C03ABD">
      <w:pPr>
        <w:numPr>
          <w:ilvl w:val="0"/>
          <w:numId w:val="22"/>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других случаях, предусмотренных федеральными законами.</w:t>
      </w:r>
    </w:p>
    <w:p w:rsidR="0006110D" w:rsidRDefault="00C03ABD" w:rsidP="0006110D">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lastRenderedPageBreak/>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дошкольном образовательном учреждении.</w:t>
      </w:r>
    </w:p>
    <w:p w:rsidR="00C03ABD" w:rsidRPr="00C03ABD" w:rsidRDefault="0006110D" w:rsidP="0006110D">
      <w:pPr>
        <w:pStyle w:val="1"/>
        <w:shd w:val="clear" w:color="auto" w:fill="FFFFFF"/>
        <w:spacing w:before="0" w:line="405" w:lineRule="atLeast"/>
        <w:rPr>
          <w:rFonts w:ascii="Times New Roman" w:hAnsi="Times New Roman" w:cs="Times New Roman"/>
          <w:b w:val="0"/>
          <w:bCs w:val="0"/>
          <w:color w:val="222222"/>
          <w:sz w:val="24"/>
          <w:szCs w:val="24"/>
        </w:rPr>
      </w:pPr>
      <w:r w:rsidRPr="0006110D">
        <w:rPr>
          <w:rFonts w:ascii="Times New Roman" w:eastAsia="Times New Roman" w:hAnsi="Times New Roman" w:cs="Times New Roman"/>
          <w:b w:val="0"/>
          <w:color w:val="1E2120"/>
          <w:sz w:val="24"/>
          <w:szCs w:val="24"/>
          <w:lang w:eastAsia="ru-RU"/>
        </w:rPr>
        <w:t>6.18.</w:t>
      </w:r>
      <w:r w:rsidRPr="0006110D">
        <w:rPr>
          <w:rFonts w:ascii="Times New Roman" w:hAnsi="Times New Roman" w:cs="Times New Roman"/>
          <w:b w:val="0"/>
          <w:color w:val="222222"/>
          <w:sz w:val="24"/>
          <w:szCs w:val="24"/>
          <w:shd w:val="clear" w:color="auto" w:fill="FFFFFF"/>
        </w:rPr>
        <w:t xml:space="preserve"> 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r w:rsidRPr="0006110D">
        <w:rPr>
          <w:rFonts w:ascii="Times New Roman" w:hAnsi="Times New Roman" w:cs="Times New Roman"/>
          <w:b w:val="0"/>
          <w:bCs w:val="0"/>
          <w:color w:val="222222"/>
          <w:sz w:val="24"/>
          <w:szCs w:val="24"/>
        </w:rPr>
        <w:t xml:space="preserve"> (Ст. 262.2 ТК РФ)</w:t>
      </w:r>
      <w:r>
        <w:rPr>
          <w:rFonts w:ascii="Times New Roman" w:hAnsi="Times New Roman" w:cs="Times New Roman"/>
          <w:b w:val="0"/>
          <w:bCs w:val="0"/>
          <w:color w:val="222222"/>
          <w:sz w:val="24"/>
          <w:szCs w:val="24"/>
        </w:rPr>
        <w:t>.</w:t>
      </w:r>
      <w:r>
        <w:rPr>
          <w:rFonts w:ascii="Times New Roman" w:eastAsia="Times New Roman" w:hAnsi="Times New Roman" w:cs="Times New Roman"/>
          <w:color w:val="1E2120"/>
          <w:sz w:val="24"/>
          <w:szCs w:val="24"/>
          <w:lang w:eastAsia="ru-RU"/>
        </w:rPr>
        <w:br/>
      </w:r>
      <w:r w:rsidRPr="0006110D">
        <w:rPr>
          <w:rFonts w:ascii="Times New Roman" w:eastAsia="Times New Roman" w:hAnsi="Times New Roman" w:cs="Times New Roman"/>
          <w:b w:val="0"/>
          <w:color w:val="1E2120"/>
          <w:sz w:val="24"/>
          <w:szCs w:val="24"/>
          <w:lang w:eastAsia="ru-RU"/>
        </w:rPr>
        <w:t>6.19</w:t>
      </w:r>
      <w:r w:rsidR="00C03ABD" w:rsidRPr="00C03ABD">
        <w:rPr>
          <w:rFonts w:ascii="Times New Roman" w:eastAsia="Times New Roman" w:hAnsi="Times New Roman" w:cs="Times New Roman"/>
          <w:b w:val="0"/>
          <w:color w:val="1E2120"/>
          <w:sz w:val="24"/>
          <w:szCs w:val="24"/>
          <w:lang w:eastAsia="ru-RU"/>
        </w:rPr>
        <w:t>.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w:t>
      </w:r>
      <w:r w:rsidRPr="0006110D">
        <w:rPr>
          <w:rFonts w:ascii="Times New Roman" w:eastAsia="Times New Roman" w:hAnsi="Times New Roman" w:cs="Times New Roman"/>
          <w:b w:val="0"/>
          <w:color w:val="1E2120"/>
          <w:sz w:val="24"/>
          <w:szCs w:val="24"/>
          <w:lang w:eastAsia="ru-RU"/>
        </w:rPr>
        <w:t>ых дней (ч.1 ст.125 ТК РФ).</w:t>
      </w:r>
      <w:r>
        <w:rPr>
          <w:rFonts w:ascii="Times New Roman" w:eastAsia="Times New Roman" w:hAnsi="Times New Roman" w:cs="Times New Roman"/>
          <w:color w:val="1E2120"/>
          <w:sz w:val="24"/>
          <w:szCs w:val="24"/>
          <w:lang w:eastAsia="ru-RU"/>
        </w:rPr>
        <w:br/>
        <w:t>6.20</w:t>
      </w:r>
      <w:r w:rsidR="00C03ABD" w:rsidRPr="00C03ABD">
        <w:rPr>
          <w:rFonts w:ascii="Times New Roman" w:eastAsia="Times New Roman" w:hAnsi="Times New Roman" w:cs="Times New Roman"/>
          <w:color w:val="1E2120"/>
          <w:sz w:val="24"/>
          <w:szCs w:val="24"/>
          <w:lang w:eastAsia="ru-RU"/>
        </w:rPr>
        <w:t>. </w:t>
      </w:r>
      <w:ins w:id="25" w:author="Unknown">
        <w:r w:rsidR="00C03ABD" w:rsidRPr="00C03ABD">
          <w:rPr>
            <w:rFonts w:ascii="Times New Roman" w:eastAsia="Times New Roman" w:hAnsi="Times New Roman" w:cs="Times New Roman"/>
            <w:color w:val="1E2120"/>
            <w:sz w:val="24"/>
            <w:szCs w:val="24"/>
            <w:u w:val="single"/>
            <w:bdr w:val="none" w:sz="0" w:space="0" w:color="auto" w:frame="1"/>
            <w:lang w:eastAsia="ru-RU"/>
          </w:rPr>
          <w:t>Ежегодный оплачиваемый отпуск продлевается или переносится на другой срок, определяемый заведующим с учетом желания работника в случаях (ч.1 ст.124 ТК РФ):</w:t>
        </w:r>
      </w:ins>
    </w:p>
    <w:p w:rsidR="00C03ABD" w:rsidRPr="00C03ABD" w:rsidRDefault="00C03ABD" w:rsidP="00C03ABD">
      <w:pPr>
        <w:numPr>
          <w:ilvl w:val="0"/>
          <w:numId w:val="2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временной нетрудоспособности работника;</w:t>
      </w:r>
    </w:p>
    <w:p w:rsidR="00C03ABD" w:rsidRPr="00C03ABD" w:rsidRDefault="00C03ABD" w:rsidP="00C03ABD">
      <w:pPr>
        <w:numPr>
          <w:ilvl w:val="0"/>
          <w:numId w:val="2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C03ABD" w:rsidRPr="00C03ABD" w:rsidRDefault="00C03ABD" w:rsidP="00C03ABD">
      <w:pPr>
        <w:numPr>
          <w:ilvl w:val="0"/>
          <w:numId w:val="23"/>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других случаях, предусмотренных трудовым законодательством, локальными нормативными актами дошкольного образовательного учреждения.</w:t>
      </w:r>
    </w:p>
    <w:p w:rsidR="00C03ABD" w:rsidRPr="00C03ABD" w:rsidRDefault="0006110D" w:rsidP="00E059AC">
      <w:pPr>
        <w:shd w:val="clear" w:color="auto" w:fill="FFFFFF"/>
        <w:spacing w:after="180" w:line="351" w:lineRule="atLeast"/>
        <w:textAlignment w:val="baseline"/>
        <w:rPr>
          <w:rFonts w:ascii="Times New Roman" w:eastAsia="Times New Roman" w:hAnsi="Times New Roman" w:cs="Times New Roman"/>
          <w:color w:val="1E2120"/>
          <w:sz w:val="24"/>
          <w:szCs w:val="24"/>
          <w:lang w:eastAsia="ru-RU"/>
        </w:rPr>
      </w:pPr>
      <w:r>
        <w:rPr>
          <w:rFonts w:ascii="Times New Roman" w:eastAsia="Times New Roman" w:hAnsi="Times New Roman" w:cs="Times New Roman"/>
          <w:color w:val="1E2120"/>
          <w:sz w:val="24"/>
          <w:szCs w:val="24"/>
          <w:lang w:eastAsia="ru-RU"/>
        </w:rPr>
        <w:t>6.21</w:t>
      </w:r>
      <w:r w:rsidR="00C03ABD" w:rsidRPr="00C03ABD">
        <w:rPr>
          <w:rFonts w:ascii="Times New Roman" w:eastAsia="Times New Roman" w:hAnsi="Times New Roman" w:cs="Times New Roman"/>
          <w:color w:val="1E2120"/>
          <w:sz w:val="24"/>
          <w:szCs w:val="24"/>
          <w:lang w:eastAsia="ru-RU"/>
        </w:rPr>
        <w:t>. По семейным обстоятельствам и другим уважительным причинам работнику ДОУ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w:t>
      </w:r>
      <w:r>
        <w:rPr>
          <w:rFonts w:ascii="Times New Roman" w:eastAsia="Times New Roman" w:hAnsi="Times New Roman" w:cs="Times New Roman"/>
          <w:color w:val="1E2120"/>
          <w:sz w:val="24"/>
          <w:szCs w:val="24"/>
          <w:lang w:eastAsia="ru-RU"/>
        </w:rPr>
        <w:t>ателем (ч.1 ст. 128 ТК РФ).</w:t>
      </w:r>
      <w:r>
        <w:rPr>
          <w:rFonts w:ascii="Times New Roman" w:eastAsia="Times New Roman" w:hAnsi="Times New Roman" w:cs="Times New Roman"/>
          <w:color w:val="1E2120"/>
          <w:sz w:val="24"/>
          <w:szCs w:val="24"/>
          <w:lang w:eastAsia="ru-RU"/>
        </w:rPr>
        <w:br/>
        <w:t>6.22</w:t>
      </w:r>
      <w:r w:rsidR="00C03ABD" w:rsidRPr="00C03ABD">
        <w:rPr>
          <w:rFonts w:ascii="Times New Roman" w:eastAsia="Times New Roman" w:hAnsi="Times New Roman" w:cs="Times New Roman"/>
          <w:color w:val="1E2120"/>
          <w:sz w:val="24"/>
          <w:szCs w:val="24"/>
          <w:lang w:eastAsia="ru-RU"/>
        </w:rPr>
        <w:t>. При совмещении профессий (должностей), исполнении обязанностей временно отсутствующего работника, а также при работе на условиях внутреннего совместительства работнику производится оплата в соответствии с действующим трудовым законодательством за фактически отработанное время.</w:t>
      </w:r>
      <w:r w:rsidR="00C03ABD" w:rsidRPr="00C03ABD">
        <w:rPr>
          <w:rFonts w:ascii="Times New Roman" w:eastAsia="Times New Roman" w:hAnsi="Times New Roman" w:cs="Times New Roman"/>
          <w:color w:val="1E2120"/>
          <w:sz w:val="24"/>
          <w:szCs w:val="24"/>
          <w:lang w:eastAsia="ru-RU"/>
        </w:rPr>
        <w:br/>
      </w:r>
      <w:r>
        <w:rPr>
          <w:rFonts w:ascii="Times New Roman" w:eastAsia="Times New Roman" w:hAnsi="Times New Roman" w:cs="Times New Roman"/>
          <w:color w:val="1E2120"/>
          <w:sz w:val="24"/>
          <w:szCs w:val="24"/>
          <w:lang w:eastAsia="ru-RU"/>
        </w:rPr>
        <w:t>6.23</w:t>
      </w:r>
      <w:r w:rsidR="00C03ABD" w:rsidRPr="00C03ABD">
        <w:rPr>
          <w:rFonts w:ascii="Times New Roman" w:eastAsia="Times New Roman" w:hAnsi="Times New Roman" w:cs="Times New Roman"/>
          <w:color w:val="1E2120"/>
          <w:sz w:val="24"/>
          <w:szCs w:val="24"/>
          <w:lang w:eastAsia="ru-RU"/>
        </w:rPr>
        <w:t>. Периоды отмены образовательной деятельности для воспитанников по санитарно-эпидемиологическим, климатическим и другим основаниям являются рабочим временем педагогических и других работников ДОУ. В эти периоды педагогические работники привлекаются к методической, организационной и хозяйственной работе в порядке, устанавливаемом локальным нормативным актом дошкольного образовательного учреждения, принимаемым с учетом мнения выборного органа первичной профсоюзной организации.</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4"/>
          <w:szCs w:val="24"/>
          <w:lang w:eastAsia="ru-RU"/>
        </w:rPr>
      </w:pPr>
      <w:r w:rsidRPr="00C03ABD">
        <w:rPr>
          <w:rFonts w:ascii="Times New Roman" w:eastAsia="Times New Roman" w:hAnsi="Times New Roman" w:cs="Times New Roman"/>
          <w:b/>
          <w:bCs/>
          <w:color w:val="1E2120"/>
          <w:sz w:val="24"/>
          <w:szCs w:val="24"/>
          <w:lang w:eastAsia="ru-RU"/>
        </w:rPr>
        <w:t>7. Оплата труда</w:t>
      </w:r>
    </w:p>
    <w:p w:rsidR="00C03ABD" w:rsidRPr="00C03ABD" w:rsidRDefault="00C03ABD" w:rsidP="00E059AC">
      <w:pPr>
        <w:shd w:val="clear" w:color="auto" w:fill="FFFFFF"/>
        <w:spacing w:after="18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7.1. Оплата труда работников ДОУ осуществляется в соответствии с «Положением об оплате труда», разработанным и утвержденным в дошкольном образовательном учреждении, в соответствии со штатным расписанием и сметой расходов.</w:t>
      </w:r>
      <w:r w:rsidRPr="00C03ABD">
        <w:rPr>
          <w:rFonts w:ascii="Times New Roman" w:eastAsia="Times New Roman" w:hAnsi="Times New Roman" w:cs="Times New Roman"/>
          <w:color w:val="1E2120"/>
          <w:sz w:val="24"/>
          <w:szCs w:val="24"/>
          <w:lang w:eastAsia="ru-RU"/>
        </w:rPr>
        <w:br/>
        <w:t xml:space="preserve">7.2. Дошкольное образовательное учреждение обеспечивает гарантированный законодательством Российской Федерации минимальный </w:t>
      </w:r>
      <w:proofErr w:type="gramStart"/>
      <w:r w:rsidRPr="00C03ABD">
        <w:rPr>
          <w:rFonts w:ascii="Times New Roman" w:eastAsia="Times New Roman" w:hAnsi="Times New Roman" w:cs="Times New Roman"/>
          <w:color w:val="1E2120"/>
          <w:sz w:val="24"/>
          <w:szCs w:val="24"/>
          <w:lang w:eastAsia="ru-RU"/>
        </w:rPr>
        <w:t>размер оплаты труда</w:t>
      </w:r>
      <w:proofErr w:type="gramEnd"/>
      <w:r w:rsidRPr="00C03ABD">
        <w:rPr>
          <w:rFonts w:ascii="Times New Roman" w:eastAsia="Times New Roman" w:hAnsi="Times New Roman" w:cs="Times New Roman"/>
          <w:color w:val="1E2120"/>
          <w:sz w:val="24"/>
          <w:szCs w:val="24"/>
          <w:lang w:eastAsia="ru-RU"/>
        </w:rPr>
        <w:t>, условия и меры социальной защиты своих работников. Верхний предел заработной платы не ограничен и определяется финансовыми возможностями учреждения.</w:t>
      </w:r>
      <w:r w:rsidRPr="00C03ABD">
        <w:rPr>
          <w:rFonts w:ascii="Times New Roman" w:eastAsia="Times New Roman" w:hAnsi="Times New Roman" w:cs="Times New Roman"/>
          <w:color w:val="1E2120"/>
          <w:sz w:val="24"/>
          <w:szCs w:val="24"/>
          <w:lang w:eastAsia="ru-RU"/>
        </w:rPr>
        <w:br/>
        <w:t xml:space="preserve">7.3. Ставки заработной платы работникам ДОУ устанавливаются на основе тарификационного </w:t>
      </w:r>
      <w:r w:rsidRPr="00C03ABD">
        <w:rPr>
          <w:rFonts w:ascii="Times New Roman" w:eastAsia="Times New Roman" w:hAnsi="Times New Roman" w:cs="Times New Roman"/>
          <w:color w:val="1E2120"/>
          <w:sz w:val="24"/>
          <w:szCs w:val="24"/>
          <w:lang w:eastAsia="ru-RU"/>
        </w:rPr>
        <w:lastRenderedPageBreak/>
        <w:t>списка в соответствии с тарифно-квалификационными требованиями и соответствуют законодательству Российской Федерации, муниципальным правовым актам.</w:t>
      </w:r>
      <w:r w:rsidRPr="00C03ABD">
        <w:rPr>
          <w:rFonts w:ascii="Times New Roman" w:eastAsia="Times New Roman" w:hAnsi="Times New Roman" w:cs="Times New Roman"/>
          <w:color w:val="1E2120"/>
          <w:sz w:val="24"/>
          <w:szCs w:val="24"/>
          <w:lang w:eastAsia="ru-RU"/>
        </w:rPr>
        <w:br/>
        <w:t>7.4. Оплата труда работников детского сада осуществляется в зависимости от установленного оклада в соответствии с занимаемой должностью, уровнем образования и стажем работы, а также полученной квалификационной категорией по итогам аттестации.</w:t>
      </w:r>
      <w:r w:rsidRPr="00C03ABD">
        <w:rPr>
          <w:rFonts w:ascii="Times New Roman" w:eastAsia="Times New Roman" w:hAnsi="Times New Roman" w:cs="Times New Roman"/>
          <w:color w:val="1E2120"/>
          <w:sz w:val="24"/>
          <w:szCs w:val="24"/>
          <w:lang w:eastAsia="ru-RU"/>
        </w:rPr>
        <w:br/>
        <w:t>7.5. Оплата труда педагогическим работникам осуществляется в зависимости от установленного количества часов по тарификации. Установление количества часов по тарификации меньшее количества часов за ставку допускается только с письменного согласия педагогического работника.</w:t>
      </w:r>
      <w:r w:rsidRPr="00C03ABD">
        <w:rPr>
          <w:rFonts w:ascii="Times New Roman" w:eastAsia="Times New Roman" w:hAnsi="Times New Roman" w:cs="Times New Roman"/>
          <w:color w:val="1E2120"/>
          <w:sz w:val="24"/>
          <w:szCs w:val="24"/>
          <w:lang w:eastAsia="ru-RU"/>
        </w:rPr>
        <w:br/>
        <w:t>7.6. Тарификация на новый учебный год утверждается заведующей не позднее 5 сентября текущего года по согласованию с профсоюзным комитетом на основе предварительной тарификации, разработанной и доведенной педагогическим работникам под роспись.</w:t>
      </w:r>
      <w:r w:rsidRPr="00C03ABD">
        <w:rPr>
          <w:rFonts w:ascii="Times New Roman" w:eastAsia="Times New Roman" w:hAnsi="Times New Roman" w:cs="Times New Roman"/>
          <w:color w:val="1E2120"/>
          <w:sz w:val="24"/>
          <w:szCs w:val="24"/>
          <w:lang w:eastAsia="ru-RU"/>
        </w:rPr>
        <w:br/>
        <w:t>7.7. Оплата труда в ДОУ производится два раза в месяц: аванс и зарплата в сроки, (</w:t>
      </w:r>
      <w:r w:rsidR="00447942" w:rsidRPr="00447942">
        <w:rPr>
          <w:rFonts w:ascii="Times New Roman" w:eastAsia="Times New Roman" w:hAnsi="Times New Roman" w:cs="Times New Roman"/>
          <w:color w:val="FF0000"/>
          <w:sz w:val="24"/>
          <w:szCs w:val="24"/>
          <w:lang w:eastAsia="ru-RU"/>
        </w:rPr>
        <w:t>1</w:t>
      </w:r>
      <w:r w:rsidRPr="00C03ABD">
        <w:rPr>
          <w:rFonts w:ascii="Times New Roman" w:eastAsia="Times New Roman" w:hAnsi="Times New Roman" w:cs="Times New Roman"/>
          <w:color w:val="FF0000"/>
          <w:sz w:val="24"/>
          <w:szCs w:val="24"/>
          <w:lang w:eastAsia="ru-RU"/>
        </w:rPr>
        <w:t>___-го</w:t>
      </w:r>
      <w:r w:rsidRPr="00C03ABD">
        <w:rPr>
          <w:rFonts w:ascii="Times New Roman" w:eastAsia="Times New Roman" w:hAnsi="Times New Roman" w:cs="Times New Roman"/>
          <w:color w:val="1E2120"/>
          <w:sz w:val="24"/>
          <w:szCs w:val="24"/>
          <w:lang w:eastAsia="ru-RU"/>
        </w:rPr>
        <w:t xml:space="preserve"> и ___</w:t>
      </w:r>
      <w:proofErr w:type="gramStart"/>
      <w:r w:rsidRPr="00C03ABD">
        <w:rPr>
          <w:rFonts w:ascii="Times New Roman" w:eastAsia="Times New Roman" w:hAnsi="Times New Roman" w:cs="Times New Roman"/>
          <w:color w:val="1E2120"/>
          <w:sz w:val="24"/>
          <w:szCs w:val="24"/>
          <w:lang w:eastAsia="ru-RU"/>
        </w:rPr>
        <w:t>_-</w:t>
      </w:r>
      <w:proofErr w:type="spellStart"/>
      <w:proofErr w:type="gramEnd"/>
      <w:r w:rsidRPr="00C03ABD">
        <w:rPr>
          <w:rFonts w:ascii="Times New Roman" w:eastAsia="Times New Roman" w:hAnsi="Times New Roman" w:cs="Times New Roman"/>
          <w:color w:val="1E2120"/>
          <w:sz w:val="24"/>
          <w:szCs w:val="24"/>
          <w:lang w:eastAsia="ru-RU"/>
        </w:rPr>
        <w:t>го</w:t>
      </w:r>
      <w:proofErr w:type="spellEnd"/>
      <w:r w:rsidRPr="00C03ABD">
        <w:rPr>
          <w:rFonts w:ascii="Times New Roman" w:eastAsia="Times New Roman" w:hAnsi="Times New Roman" w:cs="Times New Roman"/>
          <w:color w:val="1E2120"/>
          <w:sz w:val="24"/>
          <w:szCs w:val="24"/>
          <w:lang w:eastAsia="ru-RU"/>
        </w:rPr>
        <w:t xml:space="preserve"> числа каждого месяца).</w:t>
      </w:r>
      <w:r w:rsidRPr="00C03ABD">
        <w:rPr>
          <w:rFonts w:ascii="Times New Roman" w:eastAsia="Times New Roman" w:hAnsi="Times New Roman" w:cs="Times New Roman"/>
          <w:color w:val="1E2120"/>
          <w:sz w:val="24"/>
          <w:szCs w:val="24"/>
          <w:lang w:eastAsia="ru-RU"/>
        </w:rPr>
        <w:br/>
        <w:t>7.8. Оплата труда работников, привлекаемых к работе в выходные и праздничные дни, осуществляется в соответствии с требованиями действующего трудового законодательства Российской Федерации.</w:t>
      </w:r>
      <w:r w:rsidRPr="00C03ABD">
        <w:rPr>
          <w:rFonts w:ascii="Times New Roman" w:eastAsia="Times New Roman" w:hAnsi="Times New Roman" w:cs="Times New Roman"/>
          <w:color w:val="1E2120"/>
          <w:sz w:val="24"/>
          <w:szCs w:val="24"/>
          <w:lang w:eastAsia="ru-RU"/>
        </w:rPr>
        <w:br/>
        <w:t>7.9. Оплата труда работников, работающих по совместительству, осуществляется в соответствии с действующим трудовым законодательством Российской Федерации.</w:t>
      </w:r>
      <w:r w:rsidRPr="00C03ABD">
        <w:rPr>
          <w:rFonts w:ascii="Times New Roman" w:eastAsia="Times New Roman" w:hAnsi="Times New Roman" w:cs="Times New Roman"/>
          <w:color w:val="1E2120"/>
          <w:sz w:val="24"/>
          <w:szCs w:val="24"/>
          <w:lang w:eastAsia="ru-RU"/>
        </w:rPr>
        <w:br/>
        <w:t>7.10. Оплата труда работникам, совмещающим должности, замещающих временно отсутствующих работников, осуществляется в соответствии с требованиями действующего трудового законодательства Российской Федерации.</w:t>
      </w:r>
      <w:r w:rsidRPr="00C03ABD">
        <w:rPr>
          <w:rFonts w:ascii="Times New Roman" w:eastAsia="Times New Roman" w:hAnsi="Times New Roman" w:cs="Times New Roman"/>
          <w:color w:val="1E2120"/>
          <w:sz w:val="24"/>
          <w:szCs w:val="24"/>
          <w:lang w:eastAsia="ru-RU"/>
        </w:rPr>
        <w:br/>
        <w:t>7.11. В ДОУ устанавливаются стимулирующие выплаты, премирование в соответствии с «Положением о порядке распределения стимулирующих выплат».</w:t>
      </w:r>
      <w:r w:rsidRPr="00C03ABD">
        <w:rPr>
          <w:rFonts w:ascii="Times New Roman" w:eastAsia="Times New Roman" w:hAnsi="Times New Roman" w:cs="Times New Roman"/>
          <w:color w:val="1E2120"/>
          <w:sz w:val="24"/>
          <w:szCs w:val="24"/>
          <w:lang w:eastAsia="ru-RU"/>
        </w:rPr>
        <w:br/>
        <w:t>7.12. Работникам с условиями труда, отличающимися от нормальных условий труда, устанавливаются доплаты в соответствии с действующим законодательством Российской Федерации.</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C03ABD">
        <w:rPr>
          <w:rFonts w:ascii="Times New Roman" w:eastAsia="Times New Roman" w:hAnsi="Times New Roman" w:cs="Times New Roman"/>
          <w:b/>
          <w:bCs/>
          <w:color w:val="1E2120"/>
          <w:sz w:val="30"/>
          <w:szCs w:val="30"/>
          <w:lang w:eastAsia="ru-RU"/>
        </w:rPr>
        <w:t>8. Поощрения за труд</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8.1. </w:t>
      </w:r>
      <w:ins w:id="26" w:author="Unknown">
        <w:r w:rsidRPr="00C03ABD">
          <w:rPr>
            <w:rFonts w:ascii="Times New Roman" w:eastAsia="Times New Roman" w:hAnsi="Times New Roman" w:cs="Times New Roman"/>
            <w:color w:val="1E2120"/>
            <w:sz w:val="24"/>
            <w:szCs w:val="24"/>
            <w:u w:val="single"/>
            <w:bdr w:val="none" w:sz="0" w:space="0" w:color="auto" w:frame="1"/>
            <w:lang w:eastAsia="ru-RU"/>
          </w:rPr>
          <w:t>За добросовестное выполнение работниками трудовых обязанностей, продолжительную и безупречную работу, новаторство в труде и другие достижения в работе применяются следующие поощрения (ст. 191 ТК РФ):</w:t>
        </w:r>
      </w:ins>
    </w:p>
    <w:p w:rsidR="00C03ABD" w:rsidRPr="00C03ABD" w:rsidRDefault="00C03ABD" w:rsidP="00C03ABD">
      <w:pPr>
        <w:numPr>
          <w:ilvl w:val="0"/>
          <w:numId w:val="2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объявление благодарности;</w:t>
      </w:r>
    </w:p>
    <w:p w:rsidR="00C03ABD" w:rsidRPr="00C03ABD" w:rsidRDefault="00C03ABD" w:rsidP="00C03ABD">
      <w:pPr>
        <w:numPr>
          <w:ilvl w:val="0"/>
          <w:numId w:val="2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премирование;</w:t>
      </w:r>
    </w:p>
    <w:p w:rsidR="00C03ABD" w:rsidRPr="00C03ABD" w:rsidRDefault="00C03ABD" w:rsidP="00C03ABD">
      <w:pPr>
        <w:numPr>
          <w:ilvl w:val="0"/>
          <w:numId w:val="2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награждение ценным подарком;</w:t>
      </w:r>
    </w:p>
    <w:p w:rsidR="00C03ABD" w:rsidRPr="00C03ABD" w:rsidRDefault="00C03ABD" w:rsidP="00C03ABD">
      <w:pPr>
        <w:numPr>
          <w:ilvl w:val="0"/>
          <w:numId w:val="2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награждение Почетной грамотой;</w:t>
      </w:r>
    </w:p>
    <w:p w:rsidR="00C03ABD" w:rsidRPr="00C03ABD" w:rsidRDefault="00C03ABD" w:rsidP="00C03ABD">
      <w:pPr>
        <w:numPr>
          <w:ilvl w:val="0"/>
          <w:numId w:val="24"/>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другие виды поощрений.</w:t>
      </w:r>
    </w:p>
    <w:p w:rsidR="00C03ABD" w:rsidRPr="00C03ABD" w:rsidRDefault="00C03ABD" w:rsidP="00447942">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8.2. В отношении работника ДОУ могут применяться одновременно несколько видов поощрения.</w:t>
      </w:r>
      <w:r w:rsidRPr="00C03ABD">
        <w:rPr>
          <w:rFonts w:ascii="Times New Roman" w:eastAsia="Times New Roman" w:hAnsi="Times New Roman" w:cs="Times New Roman"/>
          <w:color w:val="1E2120"/>
          <w:sz w:val="24"/>
          <w:szCs w:val="24"/>
          <w:lang w:eastAsia="ru-RU"/>
        </w:rPr>
        <w:br/>
        <w:t>8.3. Поощрения применяются администрацией совместно или по соглашению с уполномоченным в установленном порядке представителем работников детского сада, по согласованию с профсоюзным комитетом, осуществляющим свою деятельность согласно </w:t>
      </w:r>
      <w:hyperlink r:id="rId11" w:tgtFrame="_blank" w:history="1">
        <w:r w:rsidRPr="00447942">
          <w:rPr>
            <w:rFonts w:ascii="Arial" w:eastAsia="Times New Roman" w:hAnsi="Arial" w:cs="Arial"/>
            <w:i/>
            <w:sz w:val="24"/>
            <w:szCs w:val="24"/>
            <w:u w:val="single"/>
            <w:lang w:eastAsia="ru-RU"/>
          </w:rPr>
          <w:t>Положению о профсоюзной организации ДОУ</w:t>
        </w:r>
      </w:hyperlink>
      <w:r w:rsidRPr="00C03ABD">
        <w:rPr>
          <w:rFonts w:ascii="Times New Roman" w:eastAsia="Times New Roman" w:hAnsi="Times New Roman" w:cs="Times New Roman"/>
          <w:color w:val="1E2120"/>
          <w:sz w:val="24"/>
          <w:szCs w:val="24"/>
          <w:lang w:eastAsia="ru-RU"/>
        </w:rPr>
        <w:t>.</w:t>
      </w:r>
      <w:r w:rsidRPr="00C03ABD">
        <w:rPr>
          <w:rFonts w:ascii="Times New Roman" w:eastAsia="Times New Roman" w:hAnsi="Times New Roman" w:cs="Times New Roman"/>
          <w:color w:val="1E2120"/>
          <w:sz w:val="24"/>
          <w:szCs w:val="24"/>
          <w:lang w:eastAsia="ru-RU"/>
        </w:rPr>
        <w:br/>
        <w:t xml:space="preserve">8.4. Поощрения оформляются приказом (постановлением, распоряжением) заведующего дошкольным образовательным учреждением и доводятся до сведения коллектива. Сведения о </w:t>
      </w:r>
      <w:r w:rsidRPr="00C03ABD">
        <w:rPr>
          <w:rFonts w:ascii="Times New Roman" w:eastAsia="Times New Roman" w:hAnsi="Times New Roman" w:cs="Times New Roman"/>
          <w:color w:val="1E2120"/>
          <w:sz w:val="24"/>
          <w:szCs w:val="24"/>
          <w:lang w:eastAsia="ru-RU"/>
        </w:rPr>
        <w:lastRenderedPageBreak/>
        <w:t>поощрениях заносятся в трудовую книжку работника.</w:t>
      </w:r>
      <w:r w:rsidRPr="00C03ABD">
        <w:rPr>
          <w:rFonts w:ascii="Times New Roman" w:eastAsia="Times New Roman" w:hAnsi="Times New Roman" w:cs="Times New Roman"/>
          <w:color w:val="1E2120"/>
          <w:sz w:val="24"/>
          <w:szCs w:val="24"/>
          <w:lang w:eastAsia="ru-RU"/>
        </w:rPr>
        <w:br/>
        <w:t>8.5. За особые трудовые заслуги работники представляются в вышестоящие органы управления образованием к поощрению, наградам, присвоению званий.</w:t>
      </w:r>
      <w:r w:rsidRPr="00C03ABD">
        <w:rPr>
          <w:rFonts w:ascii="Times New Roman" w:eastAsia="Times New Roman" w:hAnsi="Times New Roman" w:cs="Times New Roman"/>
          <w:color w:val="1E2120"/>
          <w:sz w:val="24"/>
          <w:szCs w:val="24"/>
          <w:lang w:eastAsia="ru-RU"/>
        </w:rPr>
        <w:br/>
        <w:t>8.6. Работники дошкольного образовательного учреждения могут представляться к награждению государственными наградами Российской Федерации.</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C03ABD">
        <w:rPr>
          <w:rFonts w:ascii="Times New Roman" w:eastAsia="Times New Roman" w:hAnsi="Times New Roman" w:cs="Times New Roman"/>
          <w:b/>
          <w:bCs/>
          <w:color w:val="1E2120"/>
          <w:sz w:val="30"/>
          <w:szCs w:val="30"/>
          <w:lang w:eastAsia="ru-RU"/>
        </w:rPr>
        <w:t>9. Дисциплинарные взыскания</w:t>
      </w:r>
    </w:p>
    <w:p w:rsidR="00C03ABD" w:rsidRPr="00C03ABD" w:rsidRDefault="00C03ABD" w:rsidP="00C03ABD">
      <w:pPr>
        <w:shd w:val="clear" w:color="auto" w:fill="FFFFFF"/>
        <w:spacing w:after="18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9.1. Нарушение трудовой дисциплины, т.е. неисполнение или ненадлежащее исполнение вследствие умысла, самонадеянности, либо небрежности работника возложенных на него трудовых обязанностей, влечет за собой применения мер дисциплинарного или общественного воздействия, а также применение иных мер, предусмотренных действующим законодательством.</w:t>
      </w:r>
      <w:r w:rsidRPr="00C03ABD">
        <w:rPr>
          <w:rFonts w:ascii="Times New Roman" w:eastAsia="Times New Roman" w:hAnsi="Times New Roman" w:cs="Times New Roman"/>
          <w:color w:val="1E2120"/>
          <w:sz w:val="24"/>
          <w:szCs w:val="24"/>
          <w:lang w:eastAsia="ru-RU"/>
        </w:rPr>
        <w:br/>
        <w:t xml:space="preserve">9.2. За совершение дисциплинарного поступка, то есть за неисполнение работником по его вине возложенных на </w:t>
      </w:r>
      <w:proofErr w:type="gramStart"/>
      <w:r w:rsidRPr="00C03ABD">
        <w:rPr>
          <w:rFonts w:ascii="Times New Roman" w:eastAsia="Times New Roman" w:hAnsi="Times New Roman" w:cs="Times New Roman"/>
          <w:color w:val="1E2120"/>
          <w:sz w:val="24"/>
          <w:szCs w:val="24"/>
          <w:lang w:eastAsia="ru-RU"/>
        </w:rPr>
        <w:t>него трудовых обязанностей, заведующий ДОУ имеет</w:t>
      </w:r>
      <w:proofErr w:type="gramEnd"/>
      <w:r w:rsidRPr="00C03ABD">
        <w:rPr>
          <w:rFonts w:ascii="Times New Roman" w:eastAsia="Times New Roman" w:hAnsi="Times New Roman" w:cs="Times New Roman"/>
          <w:color w:val="1E2120"/>
          <w:sz w:val="24"/>
          <w:szCs w:val="24"/>
          <w:lang w:eastAsia="ru-RU"/>
        </w:rPr>
        <w:t xml:space="preserve"> право применить следующие дисциплинарные взыскания (ст.192 ТК РФ):</w:t>
      </w:r>
      <w:bookmarkStart w:id="27" w:name="_GoBack"/>
      <w:bookmarkEnd w:id="27"/>
    </w:p>
    <w:p w:rsidR="00C03ABD" w:rsidRPr="00C03ABD" w:rsidRDefault="00C03ABD" w:rsidP="00C03ABD">
      <w:pPr>
        <w:numPr>
          <w:ilvl w:val="0"/>
          <w:numId w:val="2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замечание;</w:t>
      </w:r>
    </w:p>
    <w:p w:rsidR="00C03ABD" w:rsidRPr="00C03ABD" w:rsidRDefault="00C03ABD" w:rsidP="00C03ABD">
      <w:pPr>
        <w:numPr>
          <w:ilvl w:val="0"/>
          <w:numId w:val="2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выговор;</w:t>
      </w:r>
    </w:p>
    <w:p w:rsidR="00C03ABD" w:rsidRPr="00C03ABD" w:rsidRDefault="00C03ABD" w:rsidP="00C03ABD">
      <w:pPr>
        <w:numPr>
          <w:ilvl w:val="0"/>
          <w:numId w:val="25"/>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увольнение по соответствующим основаниям.</w:t>
      </w:r>
    </w:p>
    <w:p w:rsidR="00C03ABD" w:rsidRPr="00C03ABD" w:rsidRDefault="00C03ABD" w:rsidP="0062393E">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9.3. При наложении дисциплинарного взыскания должны учитываться тяжесть совершенного проступка и обстоятельства, при которых он был совершен (ч.5 ст.192 ТК РФ). Применение дисциплинарных взысканий в ДОУ, не предусмотренных федеральными законами, настоящими Правилами внутреннего трудового распорядка не допускается.</w:t>
      </w:r>
      <w:r w:rsidRPr="00C03ABD">
        <w:rPr>
          <w:rFonts w:ascii="Times New Roman" w:eastAsia="Times New Roman" w:hAnsi="Times New Roman" w:cs="Times New Roman"/>
          <w:color w:val="1E2120"/>
          <w:sz w:val="24"/>
          <w:szCs w:val="24"/>
          <w:lang w:eastAsia="ru-RU"/>
        </w:rPr>
        <w:br/>
        <w:t>9.4. </w:t>
      </w:r>
      <w:ins w:id="28" w:author="Unknown">
        <w:r w:rsidRPr="00C03ABD">
          <w:rPr>
            <w:rFonts w:ascii="Times New Roman" w:eastAsia="Times New Roman" w:hAnsi="Times New Roman" w:cs="Times New Roman"/>
            <w:color w:val="1E2120"/>
            <w:sz w:val="24"/>
            <w:szCs w:val="24"/>
            <w:u w:val="single"/>
            <w:bdr w:val="none" w:sz="0" w:space="0" w:color="auto" w:frame="1"/>
            <w:lang w:eastAsia="ru-RU"/>
          </w:rPr>
          <w:t>Увольнение в качестве дисциплинарного взыскания может быть применено в соответствии со ст. 192 ТК РФ в случаях:</w:t>
        </w:r>
      </w:ins>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неоднократного неисполнения работником детского сада без уважительных причин трудовых обязанностей, если он имеет дисциплинарное взыскание;</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однократного грубого нарушения работником трудовых обязанностей:</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прогула, т.е.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появления работника на работе (на своем рабочем месте либо на территории ДОУ или объекта, где по поручению заведующего работник должен выполнять трудовую функцию) в состоянии алкогольного, наркотического или иного токсического опьянения;</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разглашения охраняемой законом тайны (государственной,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 xml:space="preserve">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w:t>
      </w:r>
      <w:r w:rsidRPr="00C03ABD">
        <w:rPr>
          <w:rFonts w:ascii="Times New Roman" w:eastAsia="Times New Roman" w:hAnsi="Times New Roman" w:cs="Times New Roman"/>
          <w:color w:val="1E2120"/>
          <w:sz w:val="24"/>
          <w:szCs w:val="24"/>
          <w:lang w:eastAsia="ru-RU"/>
        </w:rPr>
        <w:lastRenderedPageBreak/>
        <w:t>(несчастный случай, авария) либо заведомо создавало реальную угрозу наступления таких последствий;</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непринятия работником мер по предотвращению или урегулированию конфликта интересов, стороной которого он является;</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совершения работником, выполняющим воспитательные функции, аморального проступка, несовместимого с продолжением данной работы. 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и т.п.);</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принятия необоснованного решения заведующим ДОУ,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дошкольной образовательной организации;</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представления работником заведующему ДОУ подложных документов при заключении трудового договора;</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proofErr w:type="gramStart"/>
      <w:r w:rsidRPr="00C03ABD">
        <w:rPr>
          <w:rFonts w:ascii="Times New Roman" w:eastAsia="Times New Roman" w:hAnsi="Times New Roman" w:cs="Times New Roman"/>
          <w:color w:val="1E2120"/>
          <w:sz w:val="24"/>
          <w:szCs w:val="24"/>
          <w:lang w:eastAsia="ru-RU"/>
        </w:rPr>
        <w:t>предусмотренных</w:t>
      </w:r>
      <w:proofErr w:type="gramEnd"/>
      <w:r w:rsidRPr="00C03ABD">
        <w:rPr>
          <w:rFonts w:ascii="Times New Roman" w:eastAsia="Times New Roman" w:hAnsi="Times New Roman" w:cs="Times New Roman"/>
          <w:color w:val="1E2120"/>
          <w:sz w:val="24"/>
          <w:szCs w:val="24"/>
          <w:lang w:eastAsia="ru-RU"/>
        </w:rPr>
        <w:t xml:space="preserve"> трудовым договором с заведующим детским садом, членами коллегиального органа дошкольного образовательного учреждения;</w:t>
      </w:r>
    </w:p>
    <w:p w:rsidR="00C03ABD" w:rsidRPr="00C03ABD" w:rsidRDefault="00C03ABD" w:rsidP="00C03ABD">
      <w:pPr>
        <w:numPr>
          <w:ilvl w:val="0"/>
          <w:numId w:val="26"/>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других случаях, установленных ТК РФ и иными федеральными законами.</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9.5. </w:t>
      </w:r>
      <w:ins w:id="29" w:author="Unknown">
        <w:r w:rsidRPr="00C03ABD">
          <w:rPr>
            <w:rFonts w:ascii="Times New Roman" w:eastAsia="Times New Roman" w:hAnsi="Times New Roman" w:cs="Times New Roman"/>
            <w:color w:val="1E2120"/>
            <w:sz w:val="24"/>
            <w:szCs w:val="24"/>
            <w:u w:val="single"/>
            <w:bdr w:val="none" w:sz="0" w:space="0" w:color="auto" w:frame="1"/>
            <w:lang w:eastAsia="ru-RU"/>
          </w:rPr>
          <w:t>Дополнительными основаниями для увольнения педагогического работника ДОУ являются:</w:t>
        </w:r>
      </w:ins>
    </w:p>
    <w:p w:rsidR="00C03ABD" w:rsidRPr="00C03ABD" w:rsidRDefault="00C03ABD" w:rsidP="00C03ABD">
      <w:pPr>
        <w:numPr>
          <w:ilvl w:val="0"/>
          <w:numId w:val="2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повторное в течение одного года грубое нарушение Устава дошкольного образовательного учреждения;</w:t>
      </w:r>
    </w:p>
    <w:p w:rsidR="00C03ABD" w:rsidRPr="00C03ABD" w:rsidRDefault="00C03ABD" w:rsidP="00C03ABD">
      <w:pPr>
        <w:numPr>
          <w:ilvl w:val="0"/>
          <w:numId w:val="27"/>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применение, в том числе однократное, методов воспитания, связанных с физическим и (или) психическим насилием над личностью воспитанника детского сада. К подобным поступкам могут быть отнесены: рукоприкладство по отношениям к детям, нарушение общественного порядка, другие нарушения норм морали, явно несоответствующие статусу педагога.</w:t>
      </w:r>
    </w:p>
    <w:p w:rsidR="00C03ABD" w:rsidRPr="00C03ABD" w:rsidRDefault="00C03ABD" w:rsidP="001911B4">
      <w:pPr>
        <w:shd w:val="clear" w:color="auto" w:fill="FFFFFF"/>
        <w:spacing w:line="315" w:lineRule="atLeast"/>
        <w:ind w:firstLine="540"/>
        <w:rPr>
          <w:rFonts w:ascii="Arial" w:hAnsi="Arial" w:cs="Arial"/>
          <w:color w:val="000000"/>
          <w:sz w:val="26"/>
          <w:szCs w:val="26"/>
        </w:rPr>
      </w:pPr>
      <w:r w:rsidRPr="00C03ABD">
        <w:rPr>
          <w:rFonts w:ascii="Times New Roman" w:eastAsia="Times New Roman" w:hAnsi="Times New Roman" w:cs="Times New Roman"/>
          <w:color w:val="1E2120"/>
          <w:sz w:val="24"/>
          <w:szCs w:val="24"/>
          <w:lang w:eastAsia="ru-RU"/>
        </w:rPr>
        <w:t>9.6. Дисциплинарное расследование нарушений педагогическим работником ДОУ норм профессионального поведения может быть проведено только по поступившей на него жалобе, поданной в письменной форме. Копия жалобы должна быть вручена педагогическому работнику. 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(запрещение педагогической деятельности, защита интересов воспитанников).</w:t>
      </w:r>
      <w:r w:rsidRPr="00C03ABD">
        <w:rPr>
          <w:rFonts w:ascii="Times New Roman" w:eastAsia="Times New Roman" w:hAnsi="Times New Roman" w:cs="Times New Roman"/>
          <w:color w:val="1E2120"/>
          <w:sz w:val="24"/>
          <w:szCs w:val="24"/>
          <w:lang w:eastAsia="ru-RU"/>
        </w:rPr>
        <w:br/>
        <w:t>9.7. Ответственность педагогических работников устанавливаются статьёй 48 Федерального закона «Об образовании в Российской Федерации».</w:t>
      </w:r>
      <w:r w:rsidRPr="00C03ABD">
        <w:rPr>
          <w:rFonts w:ascii="Times New Roman" w:eastAsia="Times New Roman" w:hAnsi="Times New Roman" w:cs="Times New Roman"/>
          <w:color w:val="1E2120"/>
          <w:sz w:val="24"/>
          <w:szCs w:val="24"/>
          <w:lang w:eastAsia="ru-RU"/>
        </w:rPr>
        <w:br/>
        <w:t>9.8. До применения дисциплинарного взыскания заведующий ДОУ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(ч.1 ст.193 ТК РФ). Не предоставление работником объяснения не является препятствием для применения дисциплинарного взыскания (ч.2 ст.193 ТК РФ).</w:t>
      </w:r>
      <w:r w:rsidRPr="00C03ABD">
        <w:rPr>
          <w:rFonts w:ascii="Times New Roman" w:eastAsia="Times New Roman" w:hAnsi="Times New Roman" w:cs="Times New Roman"/>
          <w:color w:val="1E2120"/>
          <w:sz w:val="24"/>
          <w:szCs w:val="24"/>
          <w:lang w:eastAsia="ru-RU"/>
        </w:rPr>
        <w:br/>
        <w:t xml:space="preserve">9.9.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дошкольного образовательного </w:t>
      </w:r>
      <w:r w:rsidRPr="00C03ABD">
        <w:rPr>
          <w:rFonts w:ascii="Times New Roman" w:eastAsia="Times New Roman" w:hAnsi="Times New Roman" w:cs="Times New Roman"/>
          <w:color w:val="1E2120"/>
          <w:sz w:val="24"/>
          <w:szCs w:val="24"/>
          <w:lang w:eastAsia="ru-RU"/>
        </w:rPr>
        <w:lastRenderedPageBreak/>
        <w:t>учреждения (ч.3 ст.193 ТК РФ).</w:t>
      </w:r>
      <w:r w:rsidRPr="00C03ABD">
        <w:rPr>
          <w:rFonts w:ascii="Times New Roman" w:eastAsia="Times New Roman" w:hAnsi="Times New Roman" w:cs="Times New Roman"/>
          <w:color w:val="1E2120"/>
          <w:sz w:val="24"/>
          <w:szCs w:val="24"/>
          <w:lang w:eastAsia="ru-RU"/>
        </w:rPr>
        <w:br/>
        <w:t xml:space="preserve">9.10. </w:t>
      </w:r>
      <w:r w:rsidR="001911B4" w:rsidRPr="001911B4">
        <w:rPr>
          <w:rStyle w:val="blk"/>
          <w:rFonts w:ascii="Times New Roman" w:hAnsi="Times New Roman" w:cs="Times New Roman"/>
          <w:color w:val="000000"/>
          <w:sz w:val="24"/>
          <w:szCs w:val="24"/>
        </w:rPr>
        <w:t>"Дисциплинарное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roofErr w:type="gramStart"/>
      <w:r w:rsidR="001911B4" w:rsidRPr="001911B4">
        <w:rPr>
          <w:rStyle w:val="blk"/>
          <w:rFonts w:ascii="Times New Roman" w:hAnsi="Times New Roman" w:cs="Times New Roman"/>
          <w:color w:val="000000"/>
          <w:sz w:val="24"/>
          <w:szCs w:val="24"/>
        </w:rPr>
        <w:t>."</w:t>
      </w:r>
      <w:r w:rsidR="001911B4" w:rsidRPr="00C03ABD">
        <w:rPr>
          <w:color w:val="1E2120"/>
        </w:rPr>
        <w:t xml:space="preserve"> </w:t>
      </w:r>
      <w:r w:rsidRPr="00C03ABD">
        <w:rPr>
          <w:rFonts w:ascii="Times New Roman" w:eastAsia="Times New Roman" w:hAnsi="Times New Roman" w:cs="Times New Roman"/>
          <w:color w:val="1E2120"/>
          <w:sz w:val="24"/>
          <w:szCs w:val="24"/>
          <w:lang w:eastAsia="ru-RU"/>
        </w:rPr>
        <w:t>(</w:t>
      </w:r>
      <w:proofErr w:type="gramEnd"/>
      <w:r w:rsidRPr="00C03ABD">
        <w:rPr>
          <w:rFonts w:ascii="Times New Roman" w:eastAsia="Times New Roman" w:hAnsi="Times New Roman" w:cs="Times New Roman"/>
          <w:color w:val="1E2120"/>
          <w:sz w:val="24"/>
          <w:szCs w:val="24"/>
          <w:lang w:eastAsia="ru-RU"/>
        </w:rPr>
        <w:t>ч.4 ст.193 ТК РФ).</w:t>
      </w:r>
      <w:r w:rsidRPr="00C03ABD">
        <w:rPr>
          <w:rFonts w:ascii="Times New Roman" w:eastAsia="Times New Roman" w:hAnsi="Times New Roman" w:cs="Times New Roman"/>
          <w:color w:val="1E2120"/>
          <w:sz w:val="24"/>
          <w:szCs w:val="24"/>
          <w:lang w:eastAsia="ru-RU"/>
        </w:rPr>
        <w:br/>
        <w:t>9.11. За каждый дисциплинарный проступок может быть применено только одно дисциплинарное взыскание (ч.5 ст.193 ТК РФ).</w:t>
      </w:r>
      <w:r w:rsidRPr="00C03ABD">
        <w:rPr>
          <w:rFonts w:ascii="Times New Roman" w:eastAsia="Times New Roman" w:hAnsi="Times New Roman" w:cs="Times New Roman"/>
          <w:color w:val="1E2120"/>
          <w:sz w:val="24"/>
          <w:szCs w:val="24"/>
          <w:lang w:eastAsia="ru-RU"/>
        </w:rPr>
        <w:br/>
        <w:t>9.12. </w:t>
      </w:r>
      <w:ins w:id="30" w:author="Unknown">
        <w:r w:rsidRPr="00C03ABD">
          <w:rPr>
            <w:rFonts w:ascii="Times New Roman" w:eastAsia="Times New Roman" w:hAnsi="Times New Roman" w:cs="Times New Roman"/>
            <w:color w:val="1E2120"/>
            <w:sz w:val="24"/>
            <w:szCs w:val="24"/>
            <w:u w:val="single"/>
            <w:bdr w:val="none" w:sz="0" w:space="0" w:color="auto" w:frame="1"/>
            <w:lang w:eastAsia="ru-RU"/>
          </w:rPr>
          <w:t>Дисциплинарные взыскания применяются приказом, в котором отражается:</w:t>
        </w:r>
      </w:ins>
    </w:p>
    <w:p w:rsidR="00C03ABD" w:rsidRPr="00C03ABD" w:rsidRDefault="00C03ABD" w:rsidP="00C03ABD">
      <w:pPr>
        <w:numPr>
          <w:ilvl w:val="0"/>
          <w:numId w:val="2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конкретное указание дисциплинарного проступка;</w:t>
      </w:r>
    </w:p>
    <w:p w:rsidR="00C03ABD" w:rsidRPr="00C03ABD" w:rsidRDefault="00C03ABD" w:rsidP="00C03ABD">
      <w:pPr>
        <w:numPr>
          <w:ilvl w:val="0"/>
          <w:numId w:val="2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время совершения и время обнаружения дисциплинарного проступка;</w:t>
      </w:r>
    </w:p>
    <w:p w:rsidR="00C03ABD" w:rsidRPr="00C03ABD" w:rsidRDefault="00C03ABD" w:rsidP="00C03ABD">
      <w:pPr>
        <w:numPr>
          <w:ilvl w:val="0"/>
          <w:numId w:val="2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вид применяемого взыскания;</w:t>
      </w:r>
    </w:p>
    <w:p w:rsidR="00C03ABD" w:rsidRPr="00C03ABD" w:rsidRDefault="00C03ABD" w:rsidP="00C03ABD">
      <w:pPr>
        <w:numPr>
          <w:ilvl w:val="0"/>
          <w:numId w:val="2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документы, подтверждающие совершение дисциплинарного проступка;</w:t>
      </w:r>
    </w:p>
    <w:p w:rsidR="00C03ABD" w:rsidRPr="00C03ABD" w:rsidRDefault="00C03ABD" w:rsidP="00C03ABD">
      <w:pPr>
        <w:numPr>
          <w:ilvl w:val="0"/>
          <w:numId w:val="28"/>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документы, содержащие объяснения работника.</w:t>
      </w:r>
    </w:p>
    <w:p w:rsidR="00C03ABD" w:rsidRPr="00C03ABD" w:rsidRDefault="00C03ABD" w:rsidP="00E059AC">
      <w:pPr>
        <w:shd w:val="clear" w:color="auto" w:fill="FFFFFF"/>
        <w:spacing w:after="18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 приказе о применении дисциплинарного взыскания также можно привести краткое изложение объяснений работника.</w:t>
      </w:r>
      <w:r w:rsidRPr="00C03ABD">
        <w:rPr>
          <w:rFonts w:ascii="Times New Roman" w:eastAsia="Times New Roman" w:hAnsi="Times New Roman" w:cs="Times New Roman"/>
          <w:color w:val="1E2120"/>
          <w:sz w:val="24"/>
          <w:szCs w:val="24"/>
          <w:lang w:eastAsia="ru-RU"/>
        </w:rPr>
        <w:br/>
        <w:t>9.13. Приказ заведующего ДОУ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детского сада отказывается ознакомиться с указанным приказом под роспись, то составляется соответствующий акт (ч.6 ст.193 ТК РФ).</w:t>
      </w:r>
      <w:r w:rsidRPr="00C03ABD">
        <w:rPr>
          <w:rFonts w:ascii="Times New Roman" w:eastAsia="Times New Roman" w:hAnsi="Times New Roman" w:cs="Times New Roman"/>
          <w:color w:val="1E2120"/>
          <w:sz w:val="24"/>
          <w:szCs w:val="24"/>
          <w:lang w:eastAsia="ru-RU"/>
        </w:rPr>
        <w:br/>
        <w:t>9.14.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r w:rsidRPr="00C03ABD">
        <w:rPr>
          <w:rFonts w:ascii="Times New Roman" w:eastAsia="Times New Roman" w:hAnsi="Times New Roman" w:cs="Times New Roman"/>
          <w:color w:val="1E2120"/>
          <w:sz w:val="24"/>
          <w:szCs w:val="24"/>
          <w:lang w:eastAsia="ru-RU"/>
        </w:rPr>
        <w:br/>
        <w:t>9.15.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Заведующий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заместителя заведующего (старшего воспитателя), курирующего его работу, или представительного органа работников дошкольного образовательного учреждения.</w:t>
      </w:r>
      <w:r w:rsidRPr="00C03ABD">
        <w:rPr>
          <w:rFonts w:ascii="Times New Roman" w:eastAsia="Times New Roman" w:hAnsi="Times New Roman" w:cs="Times New Roman"/>
          <w:color w:val="1E2120"/>
          <w:sz w:val="24"/>
          <w:szCs w:val="24"/>
          <w:lang w:eastAsia="ru-RU"/>
        </w:rPr>
        <w:br/>
        <w:t>9.16. Работникам, имеющим взыскание, меры поощрения не принимаются в течение действия взыскания.</w:t>
      </w:r>
      <w:r w:rsidRPr="00C03ABD">
        <w:rPr>
          <w:rFonts w:ascii="Times New Roman" w:eastAsia="Times New Roman" w:hAnsi="Times New Roman" w:cs="Times New Roman"/>
          <w:color w:val="1E2120"/>
          <w:sz w:val="24"/>
          <w:szCs w:val="24"/>
          <w:lang w:eastAsia="ru-RU"/>
        </w:rPr>
        <w:br/>
        <w:t>9.17. Взыскание к заведующему дошкольным образовательным учреждением применяются органом образования, который имеет право его назначить и уволить.</w:t>
      </w:r>
      <w:r w:rsidRPr="00C03ABD">
        <w:rPr>
          <w:rFonts w:ascii="Times New Roman" w:eastAsia="Times New Roman" w:hAnsi="Times New Roman" w:cs="Times New Roman"/>
          <w:color w:val="1E2120"/>
          <w:sz w:val="24"/>
          <w:szCs w:val="24"/>
          <w:lang w:eastAsia="ru-RU"/>
        </w:rPr>
        <w:br/>
        <w:t>9.18. Сведения о взысканиях в трудовую книжку не вносятся, за исключением случаев, когда дисциплинарным взысканием является увольнение.</w:t>
      </w:r>
      <w:r w:rsidRPr="00C03ABD">
        <w:rPr>
          <w:rFonts w:ascii="Times New Roman" w:eastAsia="Times New Roman" w:hAnsi="Times New Roman" w:cs="Times New Roman"/>
          <w:color w:val="1E2120"/>
          <w:sz w:val="24"/>
          <w:szCs w:val="24"/>
          <w:lang w:eastAsia="ru-RU"/>
        </w:rPr>
        <w:br/>
        <w:t>9.19. 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r w:rsidRPr="00C03ABD">
        <w:rPr>
          <w:rFonts w:ascii="Times New Roman" w:eastAsia="Times New Roman" w:hAnsi="Times New Roman" w:cs="Times New Roman"/>
          <w:color w:val="1E2120"/>
          <w:sz w:val="24"/>
          <w:szCs w:val="24"/>
          <w:lang w:eastAsia="ru-RU"/>
        </w:rPr>
        <w:br/>
        <w:t xml:space="preserve">9.20. Заведующий дошкольным образовательным учреждением имеет право привлекать работников к </w:t>
      </w:r>
      <w:r w:rsidRPr="00C03ABD">
        <w:rPr>
          <w:rFonts w:ascii="Times New Roman" w:eastAsia="Times New Roman" w:hAnsi="Times New Roman" w:cs="Times New Roman"/>
          <w:color w:val="1E2120"/>
          <w:sz w:val="24"/>
          <w:szCs w:val="24"/>
          <w:lang w:eastAsia="ru-RU"/>
        </w:rPr>
        <w:lastRenderedPageBreak/>
        <w:t>дисциплинарной и материальной ответственности в порядке, установленном Трудовым кодексом Российской Федерации, иными федеральными законами.</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4"/>
          <w:szCs w:val="24"/>
          <w:lang w:eastAsia="ru-RU"/>
        </w:rPr>
      </w:pPr>
      <w:r w:rsidRPr="00C03ABD">
        <w:rPr>
          <w:rFonts w:ascii="Times New Roman" w:eastAsia="Times New Roman" w:hAnsi="Times New Roman" w:cs="Times New Roman"/>
          <w:b/>
          <w:bCs/>
          <w:color w:val="1E2120"/>
          <w:sz w:val="30"/>
          <w:szCs w:val="30"/>
          <w:lang w:eastAsia="ru-RU"/>
        </w:rPr>
        <w:t>10. Медицинские осмотры. Личная гигиена</w:t>
      </w:r>
    </w:p>
    <w:p w:rsidR="00C03ABD" w:rsidRPr="00C03ABD" w:rsidRDefault="00C03ABD" w:rsidP="0062393E">
      <w:pPr>
        <w:shd w:val="clear" w:color="auto" w:fill="FFFFFF"/>
        <w:spacing w:after="0" w:line="351" w:lineRule="atLeast"/>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10.1. Работники проходят профилактические медицинские осмотры, соблюдают личную гигиену, осуществляют трудовую деятельность в ДОУ в соответствии с СП 2.4.3648-20 "Санитарно-эпидемиологические требования к организациям воспитания и обучения, отдыха и оздоровления детей и молодежи".</w:t>
      </w:r>
      <w:r w:rsidRPr="00C03ABD">
        <w:rPr>
          <w:rFonts w:ascii="Times New Roman" w:eastAsia="Times New Roman" w:hAnsi="Times New Roman" w:cs="Times New Roman"/>
          <w:color w:val="1E2120"/>
          <w:sz w:val="24"/>
          <w:szCs w:val="24"/>
          <w:lang w:eastAsia="ru-RU"/>
        </w:rPr>
        <w:br/>
        <w:t>10.2. </w:t>
      </w:r>
      <w:ins w:id="31" w:author="Unknown">
        <w:r w:rsidRPr="00C03ABD">
          <w:rPr>
            <w:rFonts w:ascii="Times New Roman" w:eastAsia="Times New Roman" w:hAnsi="Times New Roman" w:cs="Times New Roman"/>
            <w:color w:val="1E2120"/>
            <w:sz w:val="24"/>
            <w:szCs w:val="24"/>
            <w:u w:val="single"/>
            <w:bdr w:val="none" w:sz="0" w:space="0" w:color="auto" w:frame="1"/>
            <w:lang w:eastAsia="ru-RU"/>
          </w:rPr>
          <w:t>Заведующий ДОУ обеспечивает:</w:t>
        </w:r>
      </w:ins>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наличие в дошкольном образовательном учреждении Санитарных правил и норм и доведение их содержания до работников;</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выполнение требований Санитарных правил и норм всеми работниками детского сада;</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необходимые условия для соблюдения Санитарных правил и норм в дошкольном образовательном учреждении;</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прием на работу лиц, имеющих допуск по состоянию здоровья, прошедших профессиональную гигиеническую подготовку и аттестацию;</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наличие личных медицинских книжек на каждого работника дошкольного образовательного учреждения;</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своевременное прохождение периодических медицинских обследований всеми работниками;</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организацию гигиенической подготовки и переподготовки по программе гигиенического обучения;</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условия труда работников в соответствии с действующим законодательством Российской Федерации, санитарными правилами и гигиеническими нормативами;</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проведение при необходимости мероприятий по дезинфекции, дезинсекции и дератизации:</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наличие аптечек для оказания первой помощи и их своевременное пополнение;</w:t>
      </w:r>
    </w:p>
    <w:p w:rsidR="00C03ABD" w:rsidRPr="00C03ABD" w:rsidRDefault="00C03ABD" w:rsidP="00C03ABD">
      <w:pPr>
        <w:numPr>
          <w:ilvl w:val="0"/>
          <w:numId w:val="29"/>
        </w:numPr>
        <w:shd w:val="clear" w:color="auto" w:fill="FFFFFF"/>
        <w:spacing w:after="0" w:line="351" w:lineRule="atLeast"/>
        <w:ind w:left="225"/>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организацию санитарно-гигиенической работы с персоналом путем проведения семинаров, бесед, лекций.</w:t>
      </w:r>
    </w:p>
    <w:p w:rsidR="00C03ABD" w:rsidRPr="00C03ABD" w:rsidRDefault="00C03ABD" w:rsidP="00C03ABD">
      <w:pPr>
        <w:shd w:val="clear" w:color="auto" w:fill="FFFFFF"/>
        <w:spacing w:after="180" w:line="351" w:lineRule="atLeast"/>
        <w:jc w:val="both"/>
        <w:textAlignment w:val="baseline"/>
        <w:rPr>
          <w:rFonts w:ascii="Times New Roman" w:eastAsia="Times New Roman" w:hAnsi="Times New Roman" w:cs="Times New Roman"/>
          <w:color w:val="1E2120"/>
          <w:sz w:val="24"/>
          <w:szCs w:val="24"/>
          <w:lang w:eastAsia="ru-RU"/>
        </w:rPr>
      </w:pPr>
      <w:r w:rsidRPr="00C03ABD">
        <w:rPr>
          <w:rFonts w:ascii="Times New Roman" w:eastAsia="Times New Roman" w:hAnsi="Times New Roman" w:cs="Times New Roman"/>
          <w:color w:val="1E2120"/>
          <w:sz w:val="24"/>
          <w:szCs w:val="24"/>
          <w:lang w:eastAsia="ru-RU"/>
        </w:rPr>
        <w:t>10.3. Медицинский персонал осуществляет повседневный контроль над соблюдением требований санитарных норм в дошкольном образовательном учреждении.</w:t>
      </w:r>
    </w:p>
    <w:p w:rsidR="00C03ABD" w:rsidRPr="00C03ABD" w:rsidRDefault="00C03ABD" w:rsidP="00C03AB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C03ABD">
        <w:rPr>
          <w:rFonts w:ascii="Times New Roman" w:eastAsia="Times New Roman" w:hAnsi="Times New Roman" w:cs="Times New Roman"/>
          <w:b/>
          <w:bCs/>
          <w:color w:val="1E2120"/>
          <w:sz w:val="30"/>
          <w:szCs w:val="30"/>
          <w:lang w:eastAsia="ru-RU"/>
        </w:rPr>
        <w:t>11. Заключительные положения</w:t>
      </w:r>
    </w:p>
    <w:p w:rsidR="00C03ABD" w:rsidRPr="00C03ABD" w:rsidRDefault="00C03ABD" w:rsidP="0062393E">
      <w:pPr>
        <w:shd w:val="clear" w:color="auto" w:fill="FFFFFF"/>
        <w:spacing w:after="0" w:line="351" w:lineRule="atLeast"/>
        <w:textAlignment w:val="baseline"/>
        <w:rPr>
          <w:rFonts w:ascii="Times New Roman" w:eastAsia="Times New Roman" w:hAnsi="Times New Roman" w:cs="Times New Roman"/>
          <w:color w:val="1E2120"/>
          <w:sz w:val="27"/>
          <w:szCs w:val="27"/>
          <w:lang w:eastAsia="ru-RU"/>
        </w:rPr>
      </w:pPr>
      <w:r w:rsidRPr="00C03ABD">
        <w:rPr>
          <w:rFonts w:ascii="Times New Roman" w:eastAsia="Times New Roman" w:hAnsi="Times New Roman" w:cs="Times New Roman"/>
          <w:color w:val="1E2120"/>
          <w:sz w:val="27"/>
          <w:szCs w:val="27"/>
          <w:lang w:eastAsia="ru-RU"/>
        </w:rPr>
        <w:t>11.1. Конкретные обязанности работников определяются должностными инструкциями, разработанными с учетом условий работы администрацией ДОУ совместно с профсоюзным комитетом на основе квалификационных характеристик, профессиональных стандартов, Устава и настоящих правил.</w:t>
      </w:r>
      <w:r w:rsidRPr="00C03ABD">
        <w:rPr>
          <w:rFonts w:ascii="Times New Roman" w:eastAsia="Times New Roman" w:hAnsi="Times New Roman" w:cs="Times New Roman"/>
          <w:color w:val="1E2120"/>
          <w:sz w:val="27"/>
          <w:szCs w:val="27"/>
          <w:lang w:eastAsia="ru-RU"/>
        </w:rPr>
        <w:br/>
        <w:t>11.2. </w:t>
      </w:r>
      <w:ins w:id="32" w:author="Unknown">
        <w:r w:rsidRPr="00C03ABD">
          <w:rPr>
            <w:rFonts w:ascii="Times New Roman" w:eastAsia="Times New Roman" w:hAnsi="Times New Roman" w:cs="Times New Roman"/>
            <w:color w:val="1E2120"/>
            <w:sz w:val="27"/>
            <w:szCs w:val="27"/>
            <w:u w:val="single"/>
            <w:bdr w:val="none" w:sz="0" w:space="0" w:color="auto" w:frame="1"/>
            <w:lang w:eastAsia="ru-RU"/>
          </w:rPr>
          <w:t xml:space="preserve">При осуществлении в ДОУ функций по </w:t>
        </w:r>
        <w:proofErr w:type="gramStart"/>
        <w:r w:rsidRPr="00C03ABD">
          <w:rPr>
            <w:rFonts w:ascii="Times New Roman" w:eastAsia="Times New Roman" w:hAnsi="Times New Roman" w:cs="Times New Roman"/>
            <w:color w:val="1E2120"/>
            <w:sz w:val="27"/>
            <w:szCs w:val="27"/>
            <w:u w:val="single"/>
            <w:bdr w:val="none" w:sz="0" w:space="0" w:color="auto" w:frame="1"/>
            <w:lang w:eastAsia="ru-RU"/>
          </w:rPr>
          <w:t>контролю за</w:t>
        </w:r>
        <w:proofErr w:type="gramEnd"/>
        <w:r w:rsidRPr="00C03ABD">
          <w:rPr>
            <w:rFonts w:ascii="Times New Roman" w:eastAsia="Times New Roman" w:hAnsi="Times New Roman" w:cs="Times New Roman"/>
            <w:color w:val="1E2120"/>
            <w:sz w:val="27"/>
            <w:szCs w:val="27"/>
            <w:u w:val="single"/>
            <w:bdr w:val="none" w:sz="0" w:space="0" w:color="auto" w:frame="1"/>
            <w:lang w:eastAsia="ru-RU"/>
          </w:rPr>
          <w:t xml:space="preserve"> образовательной деятельностью и в других случаях не допускается:</w:t>
        </w:r>
      </w:ins>
    </w:p>
    <w:p w:rsidR="00C03ABD" w:rsidRPr="00C03ABD" w:rsidRDefault="00C03ABD" w:rsidP="00C03ABD">
      <w:pPr>
        <w:numPr>
          <w:ilvl w:val="0"/>
          <w:numId w:val="3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C03ABD">
        <w:rPr>
          <w:rFonts w:ascii="Times New Roman" w:eastAsia="Times New Roman" w:hAnsi="Times New Roman" w:cs="Times New Roman"/>
          <w:color w:val="1E2120"/>
          <w:sz w:val="27"/>
          <w:szCs w:val="27"/>
          <w:lang w:eastAsia="ru-RU"/>
        </w:rPr>
        <w:t xml:space="preserve">присутствие на занятиях посторонних лиц без </w:t>
      </w:r>
      <w:proofErr w:type="gramStart"/>
      <w:r w:rsidRPr="00C03ABD">
        <w:rPr>
          <w:rFonts w:ascii="Times New Roman" w:eastAsia="Times New Roman" w:hAnsi="Times New Roman" w:cs="Times New Roman"/>
          <w:color w:val="1E2120"/>
          <w:sz w:val="27"/>
          <w:szCs w:val="27"/>
          <w:lang w:eastAsia="ru-RU"/>
        </w:rPr>
        <w:t>разрешения</w:t>
      </w:r>
      <w:proofErr w:type="gramEnd"/>
      <w:r w:rsidRPr="00C03ABD">
        <w:rPr>
          <w:rFonts w:ascii="Times New Roman" w:eastAsia="Times New Roman" w:hAnsi="Times New Roman" w:cs="Times New Roman"/>
          <w:color w:val="1E2120"/>
          <w:sz w:val="27"/>
          <w:szCs w:val="27"/>
          <w:lang w:eastAsia="ru-RU"/>
        </w:rPr>
        <w:t xml:space="preserve"> заведующего детским садом;</w:t>
      </w:r>
    </w:p>
    <w:p w:rsidR="00C03ABD" w:rsidRPr="00C03ABD" w:rsidRDefault="00C03ABD" w:rsidP="00C03ABD">
      <w:pPr>
        <w:numPr>
          <w:ilvl w:val="0"/>
          <w:numId w:val="3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C03ABD">
        <w:rPr>
          <w:rFonts w:ascii="Times New Roman" w:eastAsia="Times New Roman" w:hAnsi="Times New Roman" w:cs="Times New Roman"/>
          <w:color w:val="1E2120"/>
          <w:sz w:val="27"/>
          <w:szCs w:val="27"/>
          <w:lang w:eastAsia="ru-RU"/>
        </w:rPr>
        <w:t>входить группу после начала занятия, за исключением заведующего дошкольным образовательным учреждением;</w:t>
      </w:r>
    </w:p>
    <w:p w:rsidR="00C03ABD" w:rsidRPr="00C03ABD" w:rsidRDefault="00C03ABD" w:rsidP="00C03ABD">
      <w:pPr>
        <w:numPr>
          <w:ilvl w:val="0"/>
          <w:numId w:val="3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C03ABD">
        <w:rPr>
          <w:rFonts w:ascii="Times New Roman" w:eastAsia="Times New Roman" w:hAnsi="Times New Roman" w:cs="Times New Roman"/>
          <w:color w:val="1E2120"/>
          <w:sz w:val="27"/>
          <w:szCs w:val="27"/>
          <w:lang w:eastAsia="ru-RU"/>
        </w:rPr>
        <w:t>делать педагогическим работникам замечания по поводу их работы во время проведения занятий и в присутствии воспитанников и их родителей (законных представителей).</w:t>
      </w:r>
    </w:p>
    <w:p w:rsidR="00C03ABD" w:rsidRPr="00C03ABD" w:rsidRDefault="00C03ABD" w:rsidP="00E059AC">
      <w:pPr>
        <w:shd w:val="clear" w:color="auto" w:fill="FFFFFF"/>
        <w:spacing w:after="180" w:line="351" w:lineRule="atLeast"/>
        <w:textAlignment w:val="baseline"/>
        <w:rPr>
          <w:rFonts w:ascii="Times New Roman" w:eastAsia="Times New Roman" w:hAnsi="Times New Roman" w:cs="Times New Roman"/>
          <w:color w:val="1E2120"/>
          <w:sz w:val="27"/>
          <w:szCs w:val="27"/>
          <w:lang w:eastAsia="ru-RU"/>
        </w:rPr>
      </w:pPr>
      <w:r w:rsidRPr="00C03ABD">
        <w:rPr>
          <w:rFonts w:ascii="Times New Roman" w:eastAsia="Times New Roman" w:hAnsi="Times New Roman" w:cs="Times New Roman"/>
          <w:color w:val="1E2120"/>
          <w:sz w:val="27"/>
          <w:szCs w:val="27"/>
          <w:lang w:eastAsia="ru-RU"/>
        </w:rPr>
        <w:lastRenderedPageBreak/>
        <w:t>11.3. Все работники дошкольного образовательного учреждения обязаны проявлять взаимную вежливость, уважение, терпимость, соблюдать трудовую дисциплину и профессиональную этику.</w:t>
      </w:r>
      <w:r w:rsidRPr="00C03ABD">
        <w:rPr>
          <w:rFonts w:ascii="Times New Roman" w:eastAsia="Times New Roman" w:hAnsi="Times New Roman" w:cs="Times New Roman"/>
          <w:color w:val="1E2120"/>
          <w:sz w:val="27"/>
          <w:szCs w:val="27"/>
          <w:lang w:eastAsia="ru-RU"/>
        </w:rPr>
        <w:br/>
        <w:t>11.4. Настоящие Правила внутреннего трудового распорядка представлены как образец и являются локальным нормативным актом ДОУ, принимаются на Общем собрании работников, согласовываются с профсоюзным комитетом и утверждаются (либо вводится в действие) приказом заведующего дошкольной образовательной организацией.</w:t>
      </w:r>
      <w:r w:rsidRPr="00C03ABD">
        <w:rPr>
          <w:rFonts w:ascii="Times New Roman" w:eastAsia="Times New Roman" w:hAnsi="Times New Roman" w:cs="Times New Roman"/>
          <w:color w:val="1E2120"/>
          <w:sz w:val="27"/>
          <w:szCs w:val="27"/>
          <w:lang w:eastAsia="ru-RU"/>
        </w:rPr>
        <w:br/>
        <w:t>11.5. С Правилами внутреннего трудового распорядка должны быть ознакомлены все работники ДОУ. При приеме на работу (до подписания трудового договора) заведующий обязан ознакомить работника с настоящими правилами под роспись. Текст данных Правил внутреннего трудового распорядка размещается в детском саду в доступном и видном месте.</w:t>
      </w:r>
      <w:r w:rsidRPr="00C03ABD">
        <w:rPr>
          <w:rFonts w:ascii="Times New Roman" w:eastAsia="Times New Roman" w:hAnsi="Times New Roman" w:cs="Times New Roman"/>
          <w:color w:val="1E2120"/>
          <w:sz w:val="27"/>
          <w:szCs w:val="27"/>
          <w:lang w:eastAsia="ru-RU"/>
        </w:rPr>
        <w:br/>
        <w:t>11.6. Настоящие Правила принимаются на неопределенный срок. Изменения и дополнения к ним вносятся и принимаются в порядке, предусмотренном п.11.4. настоящих Правил и ст. 372 Трудового Кодекса Российской Федерации.</w:t>
      </w:r>
      <w:r w:rsidRPr="00C03ABD">
        <w:rPr>
          <w:rFonts w:ascii="Times New Roman" w:eastAsia="Times New Roman" w:hAnsi="Times New Roman" w:cs="Times New Roman"/>
          <w:color w:val="1E2120"/>
          <w:sz w:val="27"/>
          <w:szCs w:val="27"/>
          <w:lang w:eastAsia="ru-RU"/>
        </w:rPr>
        <w:br/>
        <w:t>11.7. После принятия Правил (или изменений и дополнений отдельных пунктов и разделов) в новой редакции предыдущая редакция автоматически утрачивает силу.</w:t>
      </w:r>
      <w:r w:rsidRPr="00C03ABD">
        <w:rPr>
          <w:rFonts w:ascii="Times New Roman" w:eastAsia="Times New Roman" w:hAnsi="Times New Roman" w:cs="Times New Roman"/>
          <w:color w:val="1E2120"/>
          <w:sz w:val="27"/>
          <w:szCs w:val="27"/>
          <w:lang w:eastAsia="ru-RU"/>
        </w:rPr>
        <w:br/>
        <w:t>11.8. С вновь принятыми Правилами внутреннего трудового распорядка, внесенными в них изменениями и дополнениями, заведующий дошкольным образовательным учреждением знакомит работников под роспись с указанием даты ознакомления.</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47942">
        <w:rPr>
          <w:rFonts w:ascii="Times New Roman" w:eastAsia="Times New Roman" w:hAnsi="Times New Roman" w:cs="Times New Roman"/>
          <w:i/>
          <w:iCs/>
          <w:color w:val="1E2120"/>
          <w:sz w:val="27"/>
          <w:lang w:eastAsia="ru-RU"/>
        </w:rPr>
        <w:t>Согласовано с Профсоюзным комитетом</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47942">
        <w:rPr>
          <w:rFonts w:ascii="Times New Roman" w:eastAsia="Times New Roman" w:hAnsi="Times New Roman" w:cs="Times New Roman"/>
          <w:i/>
          <w:iCs/>
          <w:color w:val="1E2120"/>
          <w:sz w:val="27"/>
          <w:lang w:eastAsia="ru-RU"/>
        </w:rPr>
        <w:t>Протокол от ___.____. 20____ г. № _____</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C03ABD">
        <w:rPr>
          <w:rFonts w:ascii="Times New Roman" w:eastAsia="Times New Roman" w:hAnsi="Times New Roman" w:cs="Times New Roman"/>
          <w:color w:val="1E2120"/>
          <w:sz w:val="27"/>
          <w:szCs w:val="27"/>
          <w:lang w:eastAsia="ru-RU"/>
        </w:rPr>
        <w:t> </w:t>
      </w:r>
    </w:p>
    <w:p w:rsidR="00C03ABD" w:rsidRPr="00C03ABD" w:rsidRDefault="00C03ABD" w:rsidP="00C03AB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C03ABD" w:rsidRPr="00C03ABD" w:rsidRDefault="00C03ABD" w:rsidP="00447942">
      <w:pPr>
        <w:shd w:val="clear" w:color="auto" w:fill="FFFFFF"/>
        <w:spacing w:after="0" w:line="351" w:lineRule="atLeast"/>
        <w:textAlignment w:val="baseline"/>
        <w:rPr>
          <w:rFonts w:ascii="Times New Roman" w:eastAsia="Times New Roman" w:hAnsi="Times New Roman" w:cs="Times New Roman"/>
          <w:color w:val="1E2120"/>
          <w:sz w:val="27"/>
          <w:szCs w:val="27"/>
          <w:lang w:eastAsia="ru-RU"/>
        </w:rPr>
      </w:pPr>
    </w:p>
    <w:p w:rsidR="00C03ABD" w:rsidRDefault="00C03ABD"/>
    <w:p w:rsidR="008C30A1" w:rsidRDefault="008C30A1"/>
    <w:p w:rsidR="008C30A1" w:rsidRDefault="008C30A1"/>
    <w:p w:rsidR="008C30A1" w:rsidRDefault="008C30A1"/>
    <w:p w:rsidR="008C30A1" w:rsidRDefault="008C30A1"/>
    <w:p w:rsidR="008C30A1" w:rsidRDefault="008C30A1"/>
    <w:p w:rsidR="008C30A1" w:rsidRDefault="008C30A1"/>
    <w:p w:rsidR="008C30A1" w:rsidRDefault="008C30A1" w:rsidP="008C30A1">
      <w:pPr>
        <w:spacing w:after="0"/>
        <w:jc w:val="both"/>
        <w:rPr>
          <w:b/>
          <w:bCs/>
          <w:color w:val="008000"/>
          <w:spacing w:val="14"/>
          <w:sz w:val="16"/>
          <w:szCs w:val="16"/>
        </w:rPr>
      </w:pPr>
      <w:r>
        <w:rPr>
          <w:b/>
          <w:bCs/>
          <w:color w:val="008000"/>
          <w:spacing w:val="14"/>
          <w:sz w:val="16"/>
          <w:szCs w:val="16"/>
        </w:rPr>
        <w:t xml:space="preserve"> </w:t>
      </w:r>
    </w:p>
    <w:p w:rsidR="008C30A1" w:rsidRDefault="008C30A1" w:rsidP="008C30A1">
      <w:pPr>
        <w:spacing w:after="0"/>
        <w:jc w:val="both"/>
        <w:rPr>
          <w:b/>
          <w:bCs/>
          <w:color w:val="008000"/>
          <w:spacing w:val="14"/>
          <w:sz w:val="16"/>
          <w:szCs w:val="16"/>
        </w:rPr>
      </w:pPr>
    </w:p>
    <w:p w:rsidR="008C30A1" w:rsidRDefault="008C30A1" w:rsidP="008C30A1">
      <w:pPr>
        <w:spacing w:after="0"/>
        <w:jc w:val="both"/>
        <w:rPr>
          <w:b/>
          <w:bCs/>
          <w:color w:val="008000"/>
          <w:spacing w:val="14"/>
          <w:sz w:val="16"/>
          <w:szCs w:val="16"/>
        </w:rPr>
      </w:pPr>
    </w:p>
    <w:p w:rsidR="008C30A1" w:rsidRDefault="008C30A1" w:rsidP="008C30A1">
      <w:pPr>
        <w:spacing w:after="0"/>
        <w:jc w:val="both"/>
        <w:rPr>
          <w:b/>
          <w:bCs/>
          <w:color w:val="008000"/>
          <w:spacing w:val="14"/>
          <w:sz w:val="16"/>
          <w:szCs w:val="16"/>
        </w:rPr>
      </w:pPr>
    </w:p>
    <w:p w:rsidR="008C30A1" w:rsidRDefault="008C30A1" w:rsidP="008C30A1">
      <w:pPr>
        <w:spacing w:after="0"/>
        <w:jc w:val="both"/>
        <w:rPr>
          <w:b/>
          <w:bCs/>
          <w:color w:val="008000"/>
          <w:spacing w:val="14"/>
          <w:sz w:val="16"/>
          <w:szCs w:val="16"/>
        </w:rPr>
      </w:pPr>
    </w:p>
    <w:p w:rsidR="008C30A1" w:rsidRDefault="008C30A1" w:rsidP="008C30A1">
      <w:pPr>
        <w:spacing w:after="0"/>
        <w:jc w:val="both"/>
        <w:rPr>
          <w:b/>
          <w:bCs/>
          <w:color w:val="008000"/>
          <w:spacing w:val="14"/>
          <w:sz w:val="16"/>
          <w:szCs w:val="16"/>
        </w:rPr>
      </w:pPr>
    </w:p>
    <w:p w:rsidR="008C30A1" w:rsidRDefault="008C30A1" w:rsidP="008C30A1">
      <w:pPr>
        <w:spacing w:after="0"/>
        <w:jc w:val="both"/>
        <w:rPr>
          <w:b/>
          <w:bCs/>
          <w:color w:val="008000"/>
          <w:spacing w:val="14"/>
          <w:sz w:val="16"/>
          <w:szCs w:val="16"/>
        </w:rPr>
      </w:pPr>
    </w:p>
    <w:p w:rsidR="00886EE3" w:rsidRDefault="00886EE3" w:rsidP="008C30A1">
      <w:pPr>
        <w:spacing w:after="0"/>
        <w:jc w:val="both"/>
        <w:rPr>
          <w:b/>
          <w:bCs/>
          <w:color w:val="008000"/>
          <w:spacing w:val="14"/>
          <w:sz w:val="16"/>
          <w:szCs w:val="16"/>
        </w:rPr>
      </w:pPr>
    </w:p>
    <w:p w:rsidR="00886EE3" w:rsidRDefault="00886EE3" w:rsidP="008C30A1">
      <w:pPr>
        <w:spacing w:after="0"/>
        <w:jc w:val="both"/>
        <w:rPr>
          <w:b/>
          <w:bCs/>
          <w:color w:val="008000"/>
          <w:spacing w:val="14"/>
          <w:sz w:val="16"/>
          <w:szCs w:val="16"/>
        </w:rPr>
      </w:pPr>
    </w:p>
    <w:p w:rsidR="00886EE3" w:rsidRDefault="00886EE3" w:rsidP="008C30A1">
      <w:pPr>
        <w:spacing w:after="0"/>
        <w:jc w:val="both"/>
        <w:rPr>
          <w:b/>
          <w:bCs/>
          <w:color w:val="008000"/>
          <w:spacing w:val="14"/>
          <w:sz w:val="16"/>
          <w:szCs w:val="16"/>
        </w:rPr>
      </w:pPr>
    </w:p>
    <w:p w:rsidR="00886EE3" w:rsidRDefault="00886EE3" w:rsidP="008C30A1">
      <w:pPr>
        <w:spacing w:after="0"/>
        <w:jc w:val="both"/>
        <w:rPr>
          <w:b/>
          <w:bCs/>
          <w:color w:val="008000"/>
          <w:spacing w:val="14"/>
          <w:sz w:val="16"/>
          <w:szCs w:val="16"/>
        </w:rPr>
      </w:pPr>
    </w:p>
    <w:p w:rsidR="00886EE3" w:rsidRDefault="00886EE3" w:rsidP="008C30A1">
      <w:pPr>
        <w:spacing w:after="0"/>
        <w:jc w:val="both"/>
        <w:rPr>
          <w:b/>
          <w:bCs/>
          <w:color w:val="008000"/>
          <w:spacing w:val="14"/>
          <w:sz w:val="16"/>
          <w:szCs w:val="16"/>
        </w:rPr>
      </w:pPr>
    </w:p>
    <w:sectPr w:rsidR="00886EE3" w:rsidSect="008C30A1">
      <w:footerReference w:type="default" r:id="rId12"/>
      <w:pgSz w:w="11906" w:h="16838"/>
      <w:pgMar w:top="568" w:right="566"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89C" w:rsidRDefault="0089389C" w:rsidP="00672663">
      <w:pPr>
        <w:spacing w:after="0" w:line="240" w:lineRule="auto"/>
      </w:pPr>
      <w:r>
        <w:separator/>
      </w:r>
    </w:p>
  </w:endnote>
  <w:endnote w:type="continuationSeparator" w:id="0">
    <w:p w:rsidR="0089389C" w:rsidRDefault="0089389C" w:rsidP="0067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3074"/>
      <w:docPartObj>
        <w:docPartGallery w:val="Page Numbers (Bottom of Page)"/>
        <w:docPartUnique/>
      </w:docPartObj>
    </w:sdtPr>
    <w:sdtEndPr/>
    <w:sdtContent>
      <w:p w:rsidR="008C30A1" w:rsidRDefault="00F1004F">
        <w:pPr>
          <w:pStyle w:val="ab"/>
          <w:jc w:val="center"/>
        </w:pPr>
        <w:r>
          <w:fldChar w:fldCharType="begin"/>
        </w:r>
        <w:r>
          <w:instrText xml:space="preserve"> PAGE   \* MERGEFORMAT </w:instrText>
        </w:r>
        <w:r>
          <w:fldChar w:fldCharType="separate"/>
        </w:r>
        <w:r w:rsidR="0062393E">
          <w:rPr>
            <w:noProof/>
          </w:rPr>
          <w:t>1</w:t>
        </w:r>
        <w:r>
          <w:rPr>
            <w:noProof/>
          </w:rPr>
          <w:fldChar w:fldCharType="end"/>
        </w:r>
      </w:p>
    </w:sdtContent>
  </w:sdt>
  <w:p w:rsidR="008C30A1" w:rsidRDefault="008C30A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89C" w:rsidRDefault="0089389C" w:rsidP="00672663">
      <w:pPr>
        <w:spacing w:after="0" w:line="240" w:lineRule="auto"/>
      </w:pPr>
      <w:r>
        <w:separator/>
      </w:r>
    </w:p>
  </w:footnote>
  <w:footnote w:type="continuationSeparator" w:id="0">
    <w:p w:rsidR="0089389C" w:rsidRDefault="0089389C" w:rsidP="006726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3AFF"/>
    <w:multiLevelType w:val="multilevel"/>
    <w:tmpl w:val="F0CC8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694FA1"/>
    <w:multiLevelType w:val="multilevel"/>
    <w:tmpl w:val="4BFE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D3A0D73"/>
    <w:multiLevelType w:val="multilevel"/>
    <w:tmpl w:val="6FDCC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1675B3B"/>
    <w:multiLevelType w:val="multilevel"/>
    <w:tmpl w:val="4DF6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35B3DD2"/>
    <w:multiLevelType w:val="multilevel"/>
    <w:tmpl w:val="E0C6C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963202A"/>
    <w:multiLevelType w:val="multilevel"/>
    <w:tmpl w:val="6A469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1ED3B44"/>
    <w:multiLevelType w:val="multilevel"/>
    <w:tmpl w:val="D04C9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4602D0C"/>
    <w:multiLevelType w:val="multilevel"/>
    <w:tmpl w:val="1546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64135F7"/>
    <w:multiLevelType w:val="multilevel"/>
    <w:tmpl w:val="191E0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6717690"/>
    <w:multiLevelType w:val="multilevel"/>
    <w:tmpl w:val="AC2CB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77C6FD9"/>
    <w:multiLevelType w:val="multilevel"/>
    <w:tmpl w:val="6F7A2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D572F71"/>
    <w:multiLevelType w:val="multilevel"/>
    <w:tmpl w:val="6E14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EA51C06"/>
    <w:multiLevelType w:val="multilevel"/>
    <w:tmpl w:val="926C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AB86B3E"/>
    <w:multiLevelType w:val="multilevel"/>
    <w:tmpl w:val="00F8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F9E4680"/>
    <w:multiLevelType w:val="multilevel"/>
    <w:tmpl w:val="D0783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05A6DA9"/>
    <w:multiLevelType w:val="multilevel"/>
    <w:tmpl w:val="5A28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3653D85"/>
    <w:multiLevelType w:val="multilevel"/>
    <w:tmpl w:val="C38E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2833387"/>
    <w:multiLevelType w:val="multilevel"/>
    <w:tmpl w:val="F5880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3260E0B"/>
    <w:multiLevelType w:val="multilevel"/>
    <w:tmpl w:val="BBF0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73424E8"/>
    <w:multiLevelType w:val="multilevel"/>
    <w:tmpl w:val="FDE62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41E1DEC"/>
    <w:multiLevelType w:val="multilevel"/>
    <w:tmpl w:val="3CCE0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7155D04"/>
    <w:multiLevelType w:val="multilevel"/>
    <w:tmpl w:val="7D3C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CA40E5D"/>
    <w:multiLevelType w:val="multilevel"/>
    <w:tmpl w:val="4DD44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D2B69FE"/>
    <w:multiLevelType w:val="multilevel"/>
    <w:tmpl w:val="E360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D872767"/>
    <w:multiLevelType w:val="multilevel"/>
    <w:tmpl w:val="C8805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E951E65"/>
    <w:multiLevelType w:val="multilevel"/>
    <w:tmpl w:val="67F6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F111C9B"/>
    <w:multiLevelType w:val="multilevel"/>
    <w:tmpl w:val="6084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05C3ABF"/>
    <w:multiLevelType w:val="multilevel"/>
    <w:tmpl w:val="CCDCD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1C2741E"/>
    <w:multiLevelType w:val="multilevel"/>
    <w:tmpl w:val="DC56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2921280"/>
    <w:multiLevelType w:val="multilevel"/>
    <w:tmpl w:val="D6B0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780D5ED9"/>
    <w:multiLevelType w:val="multilevel"/>
    <w:tmpl w:val="F8384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5"/>
  </w:num>
  <w:num w:numId="3">
    <w:abstractNumId w:val="28"/>
  </w:num>
  <w:num w:numId="4">
    <w:abstractNumId w:val="0"/>
  </w:num>
  <w:num w:numId="5">
    <w:abstractNumId w:val="11"/>
  </w:num>
  <w:num w:numId="6">
    <w:abstractNumId w:val="13"/>
  </w:num>
  <w:num w:numId="7">
    <w:abstractNumId w:val="3"/>
  </w:num>
  <w:num w:numId="8">
    <w:abstractNumId w:val="1"/>
  </w:num>
  <w:num w:numId="9">
    <w:abstractNumId w:val="29"/>
  </w:num>
  <w:num w:numId="10">
    <w:abstractNumId w:val="22"/>
  </w:num>
  <w:num w:numId="11">
    <w:abstractNumId w:val="15"/>
  </w:num>
  <w:num w:numId="12">
    <w:abstractNumId w:val="26"/>
  </w:num>
  <w:num w:numId="13">
    <w:abstractNumId w:val="12"/>
  </w:num>
  <w:num w:numId="14">
    <w:abstractNumId w:val="10"/>
  </w:num>
  <w:num w:numId="15">
    <w:abstractNumId w:val="9"/>
  </w:num>
  <w:num w:numId="16">
    <w:abstractNumId w:val="24"/>
  </w:num>
  <w:num w:numId="17">
    <w:abstractNumId w:val="14"/>
  </w:num>
  <w:num w:numId="18">
    <w:abstractNumId w:val="20"/>
  </w:num>
  <w:num w:numId="19">
    <w:abstractNumId w:val="17"/>
  </w:num>
  <w:num w:numId="20">
    <w:abstractNumId w:val="4"/>
  </w:num>
  <w:num w:numId="21">
    <w:abstractNumId w:val="30"/>
  </w:num>
  <w:num w:numId="22">
    <w:abstractNumId w:val="18"/>
  </w:num>
  <w:num w:numId="23">
    <w:abstractNumId w:val="27"/>
  </w:num>
  <w:num w:numId="24">
    <w:abstractNumId w:val="2"/>
  </w:num>
  <w:num w:numId="25">
    <w:abstractNumId w:val="25"/>
  </w:num>
  <w:num w:numId="26">
    <w:abstractNumId w:val="8"/>
  </w:num>
  <w:num w:numId="27">
    <w:abstractNumId w:val="23"/>
  </w:num>
  <w:num w:numId="28">
    <w:abstractNumId w:val="16"/>
  </w:num>
  <w:num w:numId="29">
    <w:abstractNumId w:val="21"/>
  </w:num>
  <w:num w:numId="30">
    <w:abstractNumId w:val="19"/>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03ABD"/>
    <w:rsid w:val="0006110D"/>
    <w:rsid w:val="001553E5"/>
    <w:rsid w:val="001911B4"/>
    <w:rsid w:val="00261B29"/>
    <w:rsid w:val="00370427"/>
    <w:rsid w:val="003939CF"/>
    <w:rsid w:val="00447942"/>
    <w:rsid w:val="0062393E"/>
    <w:rsid w:val="00672663"/>
    <w:rsid w:val="006F41EB"/>
    <w:rsid w:val="00886EE3"/>
    <w:rsid w:val="0089389C"/>
    <w:rsid w:val="008C30A1"/>
    <w:rsid w:val="008D63B1"/>
    <w:rsid w:val="009501A1"/>
    <w:rsid w:val="00992E4B"/>
    <w:rsid w:val="00B40BA0"/>
    <w:rsid w:val="00B83118"/>
    <w:rsid w:val="00C006E1"/>
    <w:rsid w:val="00C03ABD"/>
    <w:rsid w:val="00C149D2"/>
    <w:rsid w:val="00CB756B"/>
    <w:rsid w:val="00E059AC"/>
    <w:rsid w:val="00E17260"/>
    <w:rsid w:val="00EB0276"/>
    <w:rsid w:val="00EF3BC2"/>
    <w:rsid w:val="00F1004F"/>
    <w:rsid w:val="00F61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260"/>
  </w:style>
  <w:style w:type="paragraph" w:styleId="1">
    <w:name w:val="heading 1"/>
    <w:basedOn w:val="a"/>
    <w:next w:val="a"/>
    <w:link w:val="10"/>
    <w:uiPriority w:val="9"/>
    <w:qFormat/>
    <w:rsid w:val="00CB75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C03AB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03AB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03ABD"/>
  </w:style>
  <w:style w:type="character" w:customStyle="1" w:styleId="nobr">
    <w:name w:val="nobr"/>
    <w:basedOn w:val="a0"/>
    <w:rsid w:val="00C03ABD"/>
  </w:style>
  <w:style w:type="character" w:customStyle="1" w:styleId="20">
    <w:name w:val="Заголовок 2 Знак"/>
    <w:basedOn w:val="a0"/>
    <w:link w:val="2"/>
    <w:uiPriority w:val="9"/>
    <w:rsid w:val="00C03AB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03ABD"/>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C03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03ABD"/>
    <w:rPr>
      <w:color w:val="0000FF"/>
      <w:u w:val="single"/>
    </w:rPr>
  </w:style>
  <w:style w:type="character" w:styleId="a5">
    <w:name w:val="Strong"/>
    <w:basedOn w:val="a0"/>
    <w:uiPriority w:val="22"/>
    <w:qFormat/>
    <w:rsid w:val="00C03ABD"/>
    <w:rPr>
      <w:b/>
      <w:bCs/>
    </w:rPr>
  </w:style>
  <w:style w:type="character" w:styleId="a6">
    <w:name w:val="Emphasis"/>
    <w:basedOn w:val="a0"/>
    <w:uiPriority w:val="20"/>
    <w:qFormat/>
    <w:rsid w:val="00C03ABD"/>
    <w:rPr>
      <w:i/>
      <w:iCs/>
    </w:rPr>
  </w:style>
  <w:style w:type="character" w:customStyle="1" w:styleId="text-download">
    <w:name w:val="text-download"/>
    <w:basedOn w:val="a0"/>
    <w:rsid w:val="00C03ABD"/>
  </w:style>
  <w:style w:type="paragraph" w:styleId="a7">
    <w:name w:val="Balloon Text"/>
    <w:basedOn w:val="a"/>
    <w:link w:val="a8"/>
    <w:uiPriority w:val="99"/>
    <w:semiHidden/>
    <w:unhideWhenUsed/>
    <w:rsid w:val="00C03A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03ABD"/>
    <w:rPr>
      <w:rFonts w:ascii="Tahoma" w:hAnsi="Tahoma" w:cs="Tahoma"/>
      <w:sz w:val="16"/>
      <w:szCs w:val="16"/>
    </w:rPr>
  </w:style>
  <w:style w:type="character" w:customStyle="1" w:styleId="10">
    <w:name w:val="Заголовок 1 Знак"/>
    <w:basedOn w:val="a0"/>
    <w:link w:val="1"/>
    <w:uiPriority w:val="9"/>
    <w:rsid w:val="00CB756B"/>
    <w:rPr>
      <w:rFonts w:asciiTheme="majorHAnsi" w:eastAsiaTheme="majorEastAsia" w:hAnsiTheme="majorHAnsi" w:cstheme="majorBidi"/>
      <w:b/>
      <w:bCs/>
      <w:color w:val="365F91" w:themeColor="accent1" w:themeShade="BF"/>
      <w:sz w:val="28"/>
      <w:szCs w:val="28"/>
    </w:rPr>
  </w:style>
  <w:style w:type="paragraph" w:styleId="a9">
    <w:name w:val="header"/>
    <w:basedOn w:val="a"/>
    <w:link w:val="aa"/>
    <w:uiPriority w:val="99"/>
    <w:semiHidden/>
    <w:unhideWhenUsed/>
    <w:rsid w:val="0067266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72663"/>
  </w:style>
  <w:style w:type="paragraph" w:styleId="ab">
    <w:name w:val="footer"/>
    <w:basedOn w:val="a"/>
    <w:link w:val="ac"/>
    <w:uiPriority w:val="99"/>
    <w:unhideWhenUsed/>
    <w:rsid w:val="0067266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2663"/>
  </w:style>
  <w:style w:type="paragraph" w:styleId="ad">
    <w:name w:val="List Paragraph"/>
    <w:basedOn w:val="a"/>
    <w:uiPriority w:val="34"/>
    <w:qFormat/>
    <w:rsid w:val="00261B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803722">
      <w:bodyDiv w:val="1"/>
      <w:marLeft w:val="0"/>
      <w:marRight w:val="0"/>
      <w:marTop w:val="0"/>
      <w:marBottom w:val="0"/>
      <w:divBdr>
        <w:top w:val="none" w:sz="0" w:space="0" w:color="auto"/>
        <w:left w:val="none" w:sz="0" w:space="0" w:color="auto"/>
        <w:bottom w:val="none" w:sz="0" w:space="0" w:color="auto"/>
        <w:right w:val="none" w:sz="0" w:space="0" w:color="auto"/>
      </w:divBdr>
      <w:divsChild>
        <w:div w:id="1759861613">
          <w:marLeft w:val="0"/>
          <w:marRight w:val="0"/>
          <w:marTop w:val="192"/>
          <w:marBottom w:val="0"/>
          <w:divBdr>
            <w:top w:val="none" w:sz="0" w:space="0" w:color="auto"/>
            <w:left w:val="none" w:sz="0" w:space="0" w:color="auto"/>
            <w:bottom w:val="none" w:sz="0" w:space="0" w:color="auto"/>
            <w:right w:val="none" w:sz="0" w:space="0" w:color="auto"/>
          </w:divBdr>
        </w:div>
        <w:div w:id="2136681124">
          <w:marLeft w:val="0"/>
          <w:marRight w:val="0"/>
          <w:marTop w:val="192"/>
          <w:marBottom w:val="0"/>
          <w:divBdr>
            <w:top w:val="none" w:sz="0" w:space="0" w:color="auto"/>
            <w:left w:val="none" w:sz="0" w:space="0" w:color="auto"/>
            <w:bottom w:val="none" w:sz="0" w:space="0" w:color="auto"/>
            <w:right w:val="none" w:sz="0" w:space="0" w:color="auto"/>
          </w:divBdr>
        </w:div>
        <w:div w:id="1972712314">
          <w:marLeft w:val="0"/>
          <w:marRight w:val="0"/>
          <w:marTop w:val="192"/>
          <w:marBottom w:val="0"/>
          <w:divBdr>
            <w:top w:val="none" w:sz="0" w:space="0" w:color="auto"/>
            <w:left w:val="none" w:sz="0" w:space="0" w:color="auto"/>
            <w:bottom w:val="none" w:sz="0" w:space="0" w:color="auto"/>
            <w:right w:val="none" w:sz="0" w:space="0" w:color="auto"/>
          </w:divBdr>
        </w:div>
        <w:div w:id="1799378045">
          <w:marLeft w:val="0"/>
          <w:marRight w:val="0"/>
          <w:marTop w:val="0"/>
          <w:marBottom w:val="150"/>
          <w:divBdr>
            <w:top w:val="none" w:sz="0" w:space="0" w:color="auto"/>
            <w:left w:val="none" w:sz="0" w:space="0" w:color="auto"/>
            <w:bottom w:val="none" w:sz="0" w:space="0" w:color="auto"/>
            <w:right w:val="none" w:sz="0" w:space="0" w:color="auto"/>
          </w:divBdr>
        </w:div>
        <w:div w:id="1351028475">
          <w:marLeft w:val="0"/>
          <w:marRight w:val="0"/>
          <w:marTop w:val="192"/>
          <w:marBottom w:val="0"/>
          <w:divBdr>
            <w:top w:val="none" w:sz="0" w:space="0" w:color="auto"/>
            <w:left w:val="none" w:sz="0" w:space="0" w:color="auto"/>
            <w:bottom w:val="none" w:sz="0" w:space="0" w:color="auto"/>
            <w:right w:val="none" w:sz="0" w:space="0" w:color="auto"/>
          </w:divBdr>
        </w:div>
        <w:div w:id="1299264569">
          <w:marLeft w:val="0"/>
          <w:marRight w:val="0"/>
          <w:marTop w:val="192"/>
          <w:marBottom w:val="0"/>
          <w:divBdr>
            <w:top w:val="none" w:sz="0" w:space="0" w:color="auto"/>
            <w:left w:val="none" w:sz="0" w:space="0" w:color="auto"/>
            <w:bottom w:val="none" w:sz="0" w:space="0" w:color="auto"/>
            <w:right w:val="none" w:sz="0" w:space="0" w:color="auto"/>
          </w:divBdr>
        </w:div>
        <w:div w:id="2008630598">
          <w:marLeft w:val="0"/>
          <w:marRight w:val="0"/>
          <w:marTop w:val="192"/>
          <w:marBottom w:val="0"/>
          <w:divBdr>
            <w:top w:val="none" w:sz="0" w:space="0" w:color="auto"/>
            <w:left w:val="none" w:sz="0" w:space="0" w:color="auto"/>
            <w:bottom w:val="none" w:sz="0" w:space="0" w:color="auto"/>
            <w:right w:val="none" w:sz="0" w:space="0" w:color="auto"/>
          </w:divBdr>
        </w:div>
        <w:div w:id="440490108">
          <w:marLeft w:val="0"/>
          <w:marRight w:val="0"/>
          <w:marTop w:val="192"/>
          <w:marBottom w:val="0"/>
          <w:divBdr>
            <w:top w:val="none" w:sz="0" w:space="0" w:color="auto"/>
            <w:left w:val="none" w:sz="0" w:space="0" w:color="auto"/>
            <w:bottom w:val="none" w:sz="0" w:space="0" w:color="auto"/>
            <w:right w:val="none" w:sz="0" w:space="0" w:color="auto"/>
          </w:divBdr>
        </w:div>
        <w:div w:id="621767246">
          <w:marLeft w:val="0"/>
          <w:marRight w:val="0"/>
          <w:marTop w:val="192"/>
          <w:marBottom w:val="0"/>
          <w:divBdr>
            <w:top w:val="none" w:sz="0" w:space="0" w:color="auto"/>
            <w:left w:val="none" w:sz="0" w:space="0" w:color="auto"/>
            <w:bottom w:val="none" w:sz="0" w:space="0" w:color="auto"/>
            <w:right w:val="none" w:sz="0" w:space="0" w:color="auto"/>
          </w:divBdr>
        </w:div>
        <w:div w:id="1813908452">
          <w:marLeft w:val="0"/>
          <w:marRight w:val="0"/>
          <w:marTop w:val="192"/>
          <w:marBottom w:val="0"/>
          <w:divBdr>
            <w:top w:val="none" w:sz="0" w:space="0" w:color="auto"/>
            <w:left w:val="none" w:sz="0" w:space="0" w:color="auto"/>
            <w:bottom w:val="none" w:sz="0" w:space="0" w:color="auto"/>
            <w:right w:val="none" w:sz="0" w:space="0" w:color="auto"/>
          </w:divBdr>
        </w:div>
      </w:divsChild>
    </w:div>
    <w:div w:id="902955068">
      <w:bodyDiv w:val="1"/>
      <w:marLeft w:val="0"/>
      <w:marRight w:val="0"/>
      <w:marTop w:val="0"/>
      <w:marBottom w:val="0"/>
      <w:divBdr>
        <w:top w:val="none" w:sz="0" w:space="0" w:color="auto"/>
        <w:left w:val="none" w:sz="0" w:space="0" w:color="auto"/>
        <w:bottom w:val="none" w:sz="0" w:space="0" w:color="auto"/>
        <w:right w:val="none" w:sz="0" w:space="0" w:color="auto"/>
      </w:divBdr>
    </w:div>
    <w:div w:id="1192064197">
      <w:bodyDiv w:val="1"/>
      <w:marLeft w:val="0"/>
      <w:marRight w:val="0"/>
      <w:marTop w:val="0"/>
      <w:marBottom w:val="0"/>
      <w:divBdr>
        <w:top w:val="none" w:sz="0" w:space="0" w:color="auto"/>
        <w:left w:val="none" w:sz="0" w:space="0" w:color="auto"/>
        <w:bottom w:val="none" w:sz="0" w:space="0" w:color="auto"/>
        <w:right w:val="none" w:sz="0" w:space="0" w:color="auto"/>
      </w:divBdr>
    </w:div>
    <w:div w:id="1530289933">
      <w:bodyDiv w:val="1"/>
      <w:marLeft w:val="0"/>
      <w:marRight w:val="0"/>
      <w:marTop w:val="0"/>
      <w:marBottom w:val="0"/>
      <w:divBdr>
        <w:top w:val="none" w:sz="0" w:space="0" w:color="auto"/>
        <w:left w:val="none" w:sz="0" w:space="0" w:color="auto"/>
        <w:bottom w:val="none" w:sz="0" w:space="0" w:color="auto"/>
        <w:right w:val="none" w:sz="0" w:space="0" w:color="auto"/>
      </w:divBdr>
      <w:divsChild>
        <w:div w:id="1921671582">
          <w:marLeft w:val="0"/>
          <w:marRight w:val="0"/>
          <w:marTop w:val="0"/>
          <w:marBottom w:val="0"/>
          <w:divBdr>
            <w:top w:val="none" w:sz="0" w:space="0" w:color="auto"/>
            <w:left w:val="none" w:sz="0" w:space="0" w:color="auto"/>
            <w:bottom w:val="none" w:sz="0" w:space="0" w:color="auto"/>
            <w:right w:val="none" w:sz="0" w:space="0" w:color="auto"/>
          </w:divBdr>
          <w:divsChild>
            <w:div w:id="1905524859">
              <w:marLeft w:val="0"/>
              <w:marRight w:val="0"/>
              <w:marTop w:val="0"/>
              <w:marBottom w:val="0"/>
              <w:divBdr>
                <w:top w:val="none" w:sz="0" w:space="0" w:color="auto"/>
                <w:left w:val="none" w:sz="0" w:space="0" w:color="auto"/>
                <w:bottom w:val="none" w:sz="0" w:space="0" w:color="auto"/>
                <w:right w:val="none" w:sz="0" w:space="0" w:color="auto"/>
              </w:divBdr>
              <w:divsChild>
                <w:div w:id="121966733">
                  <w:marLeft w:val="0"/>
                  <w:marRight w:val="0"/>
                  <w:marTop w:val="0"/>
                  <w:marBottom w:val="0"/>
                  <w:divBdr>
                    <w:top w:val="none" w:sz="0" w:space="0" w:color="auto"/>
                    <w:left w:val="none" w:sz="0" w:space="0" w:color="auto"/>
                    <w:bottom w:val="none" w:sz="0" w:space="0" w:color="auto"/>
                    <w:right w:val="none" w:sz="0" w:space="0" w:color="auto"/>
                  </w:divBdr>
                  <w:divsChild>
                    <w:div w:id="1726222968">
                      <w:marLeft w:val="0"/>
                      <w:marRight w:val="0"/>
                      <w:marTop w:val="0"/>
                      <w:marBottom w:val="0"/>
                      <w:divBdr>
                        <w:top w:val="none" w:sz="0" w:space="0" w:color="auto"/>
                        <w:left w:val="none" w:sz="0" w:space="0" w:color="auto"/>
                        <w:bottom w:val="none" w:sz="0" w:space="0" w:color="auto"/>
                        <w:right w:val="none" w:sz="0" w:space="0" w:color="auto"/>
                      </w:divBdr>
                      <w:divsChild>
                        <w:div w:id="911425977">
                          <w:marLeft w:val="0"/>
                          <w:marRight w:val="0"/>
                          <w:marTop w:val="0"/>
                          <w:marBottom w:val="0"/>
                          <w:divBdr>
                            <w:top w:val="none" w:sz="0" w:space="0" w:color="auto"/>
                            <w:left w:val="none" w:sz="0" w:space="0" w:color="auto"/>
                            <w:bottom w:val="none" w:sz="0" w:space="0" w:color="auto"/>
                            <w:right w:val="none" w:sz="0" w:space="0" w:color="auto"/>
                          </w:divBdr>
                          <w:divsChild>
                            <w:div w:id="28914439">
                              <w:marLeft w:val="0"/>
                              <w:marRight w:val="0"/>
                              <w:marTop w:val="0"/>
                              <w:marBottom w:val="0"/>
                              <w:divBdr>
                                <w:top w:val="none" w:sz="0" w:space="0" w:color="auto"/>
                                <w:left w:val="none" w:sz="0" w:space="0" w:color="auto"/>
                                <w:bottom w:val="none" w:sz="0" w:space="0" w:color="auto"/>
                                <w:right w:val="none" w:sz="0" w:space="0" w:color="auto"/>
                              </w:divBdr>
                              <w:divsChild>
                                <w:div w:id="712970715">
                                  <w:marLeft w:val="0"/>
                                  <w:marRight w:val="0"/>
                                  <w:marTop w:val="0"/>
                                  <w:marBottom w:val="0"/>
                                  <w:divBdr>
                                    <w:top w:val="none" w:sz="0" w:space="0" w:color="auto"/>
                                    <w:left w:val="none" w:sz="0" w:space="0" w:color="auto"/>
                                    <w:bottom w:val="none" w:sz="0" w:space="0" w:color="auto"/>
                                    <w:right w:val="none" w:sz="0" w:space="0" w:color="auto"/>
                                  </w:divBdr>
                                  <w:divsChild>
                                    <w:div w:id="1465269276">
                                      <w:marLeft w:val="0"/>
                                      <w:marRight w:val="0"/>
                                      <w:marTop w:val="0"/>
                                      <w:marBottom w:val="0"/>
                                      <w:divBdr>
                                        <w:top w:val="none" w:sz="0" w:space="0" w:color="auto"/>
                                        <w:left w:val="none" w:sz="0" w:space="0" w:color="auto"/>
                                        <w:bottom w:val="none" w:sz="0" w:space="0" w:color="auto"/>
                                        <w:right w:val="none" w:sz="0" w:space="0" w:color="auto"/>
                                      </w:divBdr>
                                    </w:div>
                                  </w:divsChild>
                                </w:div>
                                <w:div w:id="1676110549">
                                  <w:marLeft w:val="0"/>
                                  <w:marRight w:val="0"/>
                                  <w:marTop w:val="0"/>
                                  <w:marBottom w:val="0"/>
                                  <w:divBdr>
                                    <w:top w:val="none" w:sz="0" w:space="0" w:color="auto"/>
                                    <w:left w:val="none" w:sz="0" w:space="0" w:color="auto"/>
                                    <w:bottom w:val="none" w:sz="0" w:space="0" w:color="auto"/>
                                    <w:right w:val="none" w:sz="0" w:space="0" w:color="auto"/>
                                  </w:divBdr>
                                  <w:divsChild>
                                    <w:div w:id="109130902">
                                      <w:marLeft w:val="0"/>
                                      <w:marRight w:val="0"/>
                                      <w:marTop w:val="0"/>
                                      <w:marBottom w:val="0"/>
                                      <w:divBdr>
                                        <w:top w:val="none" w:sz="0" w:space="0" w:color="auto"/>
                                        <w:left w:val="none" w:sz="0" w:space="0" w:color="auto"/>
                                        <w:bottom w:val="none" w:sz="0" w:space="0" w:color="auto"/>
                                        <w:right w:val="none" w:sz="0" w:space="0" w:color="auto"/>
                                      </w:divBdr>
                                    </w:div>
                                  </w:divsChild>
                                </w:div>
                                <w:div w:id="260995977">
                                  <w:marLeft w:val="0"/>
                                  <w:marRight w:val="0"/>
                                  <w:marTop w:val="0"/>
                                  <w:marBottom w:val="0"/>
                                  <w:divBdr>
                                    <w:top w:val="none" w:sz="0" w:space="0" w:color="auto"/>
                                    <w:left w:val="none" w:sz="0" w:space="0" w:color="auto"/>
                                    <w:bottom w:val="none" w:sz="0" w:space="0" w:color="auto"/>
                                    <w:right w:val="none" w:sz="0" w:space="0" w:color="auto"/>
                                  </w:divBdr>
                                  <w:divsChild>
                                    <w:div w:id="1632248177">
                                      <w:marLeft w:val="0"/>
                                      <w:marRight w:val="0"/>
                                      <w:marTop w:val="0"/>
                                      <w:marBottom w:val="0"/>
                                      <w:divBdr>
                                        <w:top w:val="none" w:sz="0" w:space="0" w:color="auto"/>
                                        <w:left w:val="none" w:sz="0" w:space="0" w:color="auto"/>
                                        <w:bottom w:val="none" w:sz="0" w:space="0" w:color="auto"/>
                                        <w:right w:val="none" w:sz="0" w:space="0" w:color="auto"/>
                                      </w:divBdr>
                                    </w:div>
                                  </w:divsChild>
                                </w:div>
                                <w:div w:id="1316684476">
                                  <w:marLeft w:val="0"/>
                                  <w:marRight w:val="0"/>
                                  <w:marTop w:val="0"/>
                                  <w:marBottom w:val="0"/>
                                  <w:divBdr>
                                    <w:top w:val="none" w:sz="0" w:space="0" w:color="auto"/>
                                    <w:left w:val="none" w:sz="0" w:space="0" w:color="auto"/>
                                    <w:bottom w:val="none" w:sz="0" w:space="0" w:color="auto"/>
                                    <w:right w:val="none" w:sz="0" w:space="0" w:color="auto"/>
                                  </w:divBdr>
                                  <w:divsChild>
                                    <w:div w:id="562765027">
                                      <w:marLeft w:val="0"/>
                                      <w:marRight w:val="0"/>
                                      <w:marTop w:val="0"/>
                                      <w:marBottom w:val="0"/>
                                      <w:divBdr>
                                        <w:top w:val="none" w:sz="0" w:space="0" w:color="auto"/>
                                        <w:left w:val="none" w:sz="0" w:space="0" w:color="auto"/>
                                        <w:bottom w:val="none" w:sz="0" w:space="0" w:color="auto"/>
                                        <w:right w:val="none" w:sz="0" w:space="0" w:color="auto"/>
                                      </w:divBdr>
                                    </w:div>
                                  </w:divsChild>
                                </w:div>
                                <w:div w:id="1307272128">
                                  <w:marLeft w:val="0"/>
                                  <w:marRight w:val="0"/>
                                  <w:marTop w:val="0"/>
                                  <w:marBottom w:val="0"/>
                                  <w:divBdr>
                                    <w:top w:val="none" w:sz="0" w:space="0" w:color="auto"/>
                                    <w:left w:val="none" w:sz="0" w:space="0" w:color="auto"/>
                                    <w:bottom w:val="none" w:sz="0" w:space="0" w:color="auto"/>
                                    <w:right w:val="none" w:sz="0" w:space="0" w:color="auto"/>
                                  </w:divBdr>
                                  <w:divsChild>
                                    <w:div w:id="739595285">
                                      <w:marLeft w:val="0"/>
                                      <w:marRight w:val="0"/>
                                      <w:marTop w:val="0"/>
                                      <w:marBottom w:val="0"/>
                                      <w:divBdr>
                                        <w:top w:val="none" w:sz="0" w:space="0" w:color="auto"/>
                                        <w:left w:val="none" w:sz="0" w:space="0" w:color="auto"/>
                                        <w:bottom w:val="none" w:sz="0" w:space="0" w:color="auto"/>
                                        <w:right w:val="none" w:sz="0" w:space="0" w:color="auto"/>
                                      </w:divBdr>
                                    </w:div>
                                  </w:divsChild>
                                </w:div>
                                <w:div w:id="1090388529">
                                  <w:marLeft w:val="0"/>
                                  <w:marRight w:val="0"/>
                                  <w:marTop w:val="0"/>
                                  <w:marBottom w:val="0"/>
                                  <w:divBdr>
                                    <w:top w:val="none" w:sz="0" w:space="0" w:color="auto"/>
                                    <w:left w:val="none" w:sz="0" w:space="0" w:color="auto"/>
                                    <w:bottom w:val="none" w:sz="0" w:space="0" w:color="auto"/>
                                    <w:right w:val="none" w:sz="0" w:space="0" w:color="auto"/>
                                  </w:divBdr>
                                  <w:divsChild>
                                    <w:div w:id="1820078455">
                                      <w:marLeft w:val="0"/>
                                      <w:marRight w:val="0"/>
                                      <w:marTop w:val="0"/>
                                      <w:marBottom w:val="0"/>
                                      <w:divBdr>
                                        <w:top w:val="none" w:sz="0" w:space="0" w:color="auto"/>
                                        <w:left w:val="none" w:sz="0" w:space="0" w:color="auto"/>
                                        <w:bottom w:val="none" w:sz="0" w:space="0" w:color="auto"/>
                                        <w:right w:val="none" w:sz="0" w:space="0" w:color="auto"/>
                                      </w:divBdr>
                                    </w:div>
                                  </w:divsChild>
                                </w:div>
                                <w:div w:id="1868105365">
                                  <w:marLeft w:val="0"/>
                                  <w:marRight w:val="0"/>
                                  <w:marTop w:val="0"/>
                                  <w:marBottom w:val="0"/>
                                  <w:divBdr>
                                    <w:top w:val="none" w:sz="0" w:space="0" w:color="auto"/>
                                    <w:left w:val="none" w:sz="0" w:space="0" w:color="auto"/>
                                    <w:bottom w:val="none" w:sz="0" w:space="0" w:color="auto"/>
                                    <w:right w:val="none" w:sz="0" w:space="0" w:color="auto"/>
                                  </w:divBdr>
                                  <w:divsChild>
                                    <w:div w:id="358972945">
                                      <w:marLeft w:val="0"/>
                                      <w:marRight w:val="0"/>
                                      <w:marTop w:val="0"/>
                                      <w:marBottom w:val="0"/>
                                      <w:divBdr>
                                        <w:top w:val="none" w:sz="0" w:space="0" w:color="auto"/>
                                        <w:left w:val="none" w:sz="0" w:space="0" w:color="auto"/>
                                        <w:bottom w:val="none" w:sz="0" w:space="0" w:color="auto"/>
                                        <w:right w:val="none" w:sz="0" w:space="0" w:color="auto"/>
                                      </w:divBdr>
                                    </w:div>
                                  </w:divsChild>
                                </w:div>
                                <w:div w:id="518275750">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713069811">
                                  <w:marLeft w:val="0"/>
                                  <w:marRight w:val="0"/>
                                  <w:marTop w:val="0"/>
                                  <w:marBottom w:val="0"/>
                                  <w:divBdr>
                                    <w:top w:val="none" w:sz="0" w:space="0" w:color="auto"/>
                                    <w:left w:val="none" w:sz="0" w:space="0" w:color="auto"/>
                                    <w:bottom w:val="none" w:sz="0" w:space="0" w:color="auto"/>
                                    <w:right w:val="none" w:sz="0" w:space="0" w:color="auto"/>
                                  </w:divBdr>
                                </w:div>
                                <w:div w:id="155611057">
                                  <w:marLeft w:val="0"/>
                                  <w:marRight w:val="0"/>
                                  <w:marTop w:val="0"/>
                                  <w:marBottom w:val="0"/>
                                  <w:divBdr>
                                    <w:top w:val="none" w:sz="0" w:space="0" w:color="auto"/>
                                    <w:left w:val="none" w:sz="0" w:space="0" w:color="auto"/>
                                    <w:bottom w:val="none" w:sz="0" w:space="0" w:color="auto"/>
                                    <w:right w:val="none" w:sz="0" w:space="0" w:color="auto"/>
                                  </w:divBdr>
                                  <w:divsChild>
                                    <w:div w:id="1494226188">
                                      <w:marLeft w:val="0"/>
                                      <w:marRight w:val="0"/>
                                      <w:marTop w:val="0"/>
                                      <w:marBottom w:val="0"/>
                                      <w:divBdr>
                                        <w:top w:val="none" w:sz="0" w:space="0" w:color="auto"/>
                                        <w:left w:val="none" w:sz="0" w:space="0" w:color="auto"/>
                                        <w:bottom w:val="none" w:sz="0" w:space="0" w:color="auto"/>
                                        <w:right w:val="none" w:sz="0" w:space="0" w:color="auto"/>
                                      </w:divBdr>
                                      <w:divsChild>
                                        <w:div w:id="3092299">
                                          <w:marLeft w:val="0"/>
                                          <w:marRight w:val="0"/>
                                          <w:marTop w:val="0"/>
                                          <w:marBottom w:val="0"/>
                                          <w:divBdr>
                                            <w:top w:val="none" w:sz="0" w:space="0" w:color="auto"/>
                                            <w:left w:val="none" w:sz="0" w:space="0" w:color="auto"/>
                                            <w:bottom w:val="none" w:sz="0" w:space="0" w:color="auto"/>
                                            <w:right w:val="none" w:sz="0" w:space="0" w:color="auto"/>
                                          </w:divBdr>
                                          <w:divsChild>
                                            <w:div w:id="1563905920">
                                              <w:marLeft w:val="0"/>
                                              <w:marRight w:val="0"/>
                                              <w:marTop w:val="0"/>
                                              <w:marBottom w:val="0"/>
                                              <w:divBdr>
                                                <w:top w:val="none" w:sz="0" w:space="0" w:color="auto"/>
                                                <w:left w:val="none" w:sz="0" w:space="0" w:color="auto"/>
                                                <w:bottom w:val="none" w:sz="0" w:space="0" w:color="auto"/>
                                                <w:right w:val="none" w:sz="0" w:space="0" w:color="auto"/>
                                              </w:divBdr>
                                              <w:divsChild>
                                                <w:div w:id="3792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5061436">
      <w:bodyDiv w:val="1"/>
      <w:marLeft w:val="0"/>
      <w:marRight w:val="0"/>
      <w:marTop w:val="0"/>
      <w:marBottom w:val="0"/>
      <w:divBdr>
        <w:top w:val="none" w:sz="0" w:space="0" w:color="auto"/>
        <w:left w:val="none" w:sz="0" w:space="0" w:color="auto"/>
        <w:bottom w:val="none" w:sz="0" w:space="0" w:color="auto"/>
        <w:right w:val="none" w:sz="0" w:space="0" w:color="auto"/>
      </w:divBdr>
      <w:divsChild>
        <w:div w:id="23586502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hrana-tryda.com/node/2173" TargetMode="External"/><Relationship Id="rId5" Type="http://schemas.openxmlformats.org/officeDocument/2006/relationships/settings" Target="settings.xml"/><Relationship Id="rId10" Type="http://schemas.openxmlformats.org/officeDocument/2006/relationships/hyperlink" Target="https://ohrana-tryda.com/node/2163" TargetMode="External"/><Relationship Id="rId4" Type="http://schemas.microsoft.com/office/2007/relationships/stylesWithEffects" Target="stylesWithEffects.xml"/><Relationship Id="rId9" Type="http://schemas.openxmlformats.org/officeDocument/2006/relationships/hyperlink" Target="https://ohrana-tryda.com/node/215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B545A5-C182-4612-BFBE-26743636A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13809</Words>
  <Characters>78713</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Ulybka</cp:lastModifiedBy>
  <cp:revision>7</cp:revision>
  <cp:lastPrinted>2021-07-02T11:25:00Z</cp:lastPrinted>
  <dcterms:created xsi:type="dcterms:W3CDTF">2021-07-02T05:22:00Z</dcterms:created>
  <dcterms:modified xsi:type="dcterms:W3CDTF">2021-07-09T09:52:00Z</dcterms:modified>
</cp:coreProperties>
</file>